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305A19" w:rsidRPr="00996F2A" w:rsidRDefault="00305A19" w:rsidP="00305A19">
      <w:pPr>
        <w:pStyle w:val="a3"/>
        <w:widowControl w:val="0"/>
        <w:spacing w:after="160" w:line="240" w:lineRule="auto"/>
        <w:ind w:firstLine="0"/>
        <w:jc w:val="center"/>
        <w:rPr>
          <w:rFonts w:ascii="GHEA Grapalat" w:hAnsi="GHEA Grapalat"/>
          <w:i w:val="0"/>
        </w:rPr>
      </w:pPr>
      <w:r w:rsidRPr="00996F2A">
        <w:rPr>
          <w:rFonts w:ascii="GHEA Grapalat" w:hAnsi="GHEA Grapalat"/>
          <w:i w:val="0"/>
        </w:rPr>
        <w:t>Настоящий текст объявления утвержден Решением Оценочной Комиссии от "</w:t>
      </w:r>
      <w:r w:rsidR="00571509" w:rsidRPr="00571509">
        <w:rPr>
          <w:rFonts w:ascii="GHEA Grapalat" w:hAnsi="GHEA Grapalat"/>
          <w:i w:val="0"/>
        </w:rPr>
        <w:t>16</w:t>
      </w:r>
      <w:r w:rsidRPr="00996F2A">
        <w:rPr>
          <w:rFonts w:ascii="GHEA Grapalat" w:hAnsi="GHEA Grapalat"/>
          <w:i w:val="0"/>
        </w:rPr>
        <w:t>" "12" 202</w:t>
      </w:r>
      <w:r>
        <w:rPr>
          <w:rFonts w:ascii="GHEA Grapalat" w:hAnsi="GHEA Grapalat"/>
          <w:i w:val="0"/>
        </w:rPr>
        <w:t>5</w:t>
      </w:r>
      <w:r w:rsidRPr="00996F2A">
        <w:rPr>
          <w:rFonts w:ascii="GHEA Grapalat" w:hAnsi="GHEA Grapalat"/>
          <w:i w:val="0"/>
        </w:rPr>
        <w:t xml:space="preserve"> года "номер 2" </w:t>
      </w:r>
    </w:p>
    <w:p w:rsidR="00305A19" w:rsidRPr="00996F2A" w:rsidRDefault="00305A19" w:rsidP="00305A19">
      <w:pPr>
        <w:pStyle w:val="a3"/>
        <w:widowControl w:val="0"/>
        <w:spacing w:after="160" w:line="240" w:lineRule="auto"/>
        <w:ind w:firstLine="0"/>
        <w:jc w:val="center"/>
        <w:rPr>
          <w:rFonts w:ascii="GHEA Grapalat" w:hAnsi="GHEA Grapalat"/>
          <w:i w:val="0"/>
        </w:rPr>
      </w:pPr>
      <w:r w:rsidRPr="00996F2A">
        <w:rPr>
          <w:rFonts w:ascii="GHEA Grapalat" w:hAnsi="GHEA Grapalat"/>
          <w:i w:val="0"/>
        </w:rPr>
        <w:t xml:space="preserve">Код процедуры </w:t>
      </w:r>
      <w:r w:rsidR="00571509">
        <w:rPr>
          <w:rFonts w:ascii="GHEA Grapalat" w:hAnsi="GHEA Grapalat"/>
          <w:i w:val="0"/>
        </w:rPr>
        <w:t>BHD-GHAPDZB-26/1</w:t>
      </w:r>
    </w:p>
    <w:p w:rsidR="00305A19" w:rsidRPr="00996F2A" w:rsidRDefault="00305A19" w:rsidP="00305A19">
      <w:pPr>
        <w:pStyle w:val="a3"/>
        <w:widowControl w:val="0"/>
        <w:spacing w:after="160" w:line="240" w:lineRule="auto"/>
        <w:rPr>
          <w:rFonts w:ascii="GHEA Grapalat" w:hAnsi="GHEA Grapalat"/>
          <w:i w:val="0"/>
        </w:rPr>
      </w:pPr>
    </w:p>
    <w:p w:rsidR="00305A19" w:rsidRPr="00996F2A" w:rsidRDefault="00305A19" w:rsidP="00305A19">
      <w:pPr>
        <w:pStyle w:val="a3"/>
        <w:widowControl w:val="0"/>
        <w:spacing w:line="240" w:lineRule="auto"/>
        <w:ind w:firstLine="709"/>
        <w:jc w:val="left"/>
        <w:rPr>
          <w:rFonts w:ascii="GHEA Grapalat" w:hAnsi="GHEA Grapalat"/>
          <w:i w:val="0"/>
        </w:rPr>
      </w:pPr>
      <w:r w:rsidRPr="00496FF6">
        <w:rPr>
          <w:rFonts w:ascii="GHEA Grapalat" w:hAnsi="GHEA Grapalat"/>
          <w:i w:val="0"/>
        </w:rPr>
        <w:t xml:space="preserve">Заказчик </w:t>
      </w:r>
      <w:r w:rsidR="00571509" w:rsidRPr="00FC257D">
        <w:rPr>
          <w:rFonts w:ascii="GHEA Grapalat" w:hAnsi="GHEA Grapalat"/>
          <w:b/>
        </w:rPr>
        <w:t>ГНКО “</w:t>
      </w:r>
      <w:proofErr w:type="spellStart"/>
      <w:r w:rsidR="00571509" w:rsidRPr="00FC257D">
        <w:rPr>
          <w:rFonts w:ascii="GHEA Grapalat" w:hAnsi="GHEA Grapalat"/>
          <w:b/>
        </w:rPr>
        <w:t>Бюрегаванская</w:t>
      </w:r>
      <w:proofErr w:type="spellEnd"/>
      <w:r w:rsidR="00571509" w:rsidRPr="00FC257D">
        <w:rPr>
          <w:rFonts w:ascii="GHEA Grapalat" w:hAnsi="GHEA Grapalat"/>
          <w:b/>
        </w:rPr>
        <w:t xml:space="preserve"> базовая школа”</w:t>
      </w:r>
      <w:r w:rsidR="00571509" w:rsidRPr="00496FF6">
        <w:rPr>
          <w:rFonts w:ascii="GHEA Grapalat" w:hAnsi="GHEA Grapalat"/>
          <w:i w:val="0"/>
        </w:rPr>
        <w:t>, находящийся по адресу:</w:t>
      </w:r>
      <w:r w:rsidR="00571509" w:rsidRPr="00496FF6">
        <w:rPr>
          <w:rFonts w:ascii="GHEA Grapalat" w:hAnsi="GHEA Grapalat"/>
        </w:rPr>
        <w:t xml:space="preserve"> </w:t>
      </w:r>
      <w:proofErr w:type="spellStart"/>
      <w:r w:rsidR="00571509" w:rsidRPr="00496FF6">
        <w:rPr>
          <w:rFonts w:ascii="GHEA Grapalat" w:hAnsi="GHEA Grapalat"/>
        </w:rPr>
        <w:t>Котайкская</w:t>
      </w:r>
      <w:proofErr w:type="spellEnd"/>
      <w:r w:rsidR="00571509" w:rsidRPr="00496FF6">
        <w:rPr>
          <w:rFonts w:ascii="GHEA Grapalat" w:hAnsi="GHEA Grapalat"/>
        </w:rPr>
        <w:t xml:space="preserve"> </w:t>
      </w:r>
      <w:r w:rsidR="00571509" w:rsidRPr="00571509">
        <w:rPr>
          <w:rFonts w:ascii="GHEA Grapalat" w:hAnsi="GHEA Grapalat"/>
          <w:b/>
        </w:rPr>
        <w:t xml:space="preserve">область, гр. </w:t>
      </w:r>
      <w:proofErr w:type="spellStart"/>
      <w:r w:rsidR="00571509" w:rsidRPr="00571509">
        <w:rPr>
          <w:rFonts w:ascii="GHEA Grapalat" w:hAnsi="GHEA Grapalat"/>
          <w:b/>
        </w:rPr>
        <w:t>Бюрегхаван</w:t>
      </w:r>
      <w:proofErr w:type="spellEnd"/>
      <w:r w:rsidR="00571509" w:rsidRPr="00571509">
        <w:rPr>
          <w:rFonts w:ascii="GHEA Grapalat" w:hAnsi="GHEA Grapalat"/>
          <w:b/>
        </w:rPr>
        <w:t xml:space="preserve">, </w:t>
      </w:r>
      <w:proofErr w:type="spellStart"/>
      <w:r w:rsidR="00571509" w:rsidRPr="00571509">
        <w:rPr>
          <w:rFonts w:ascii="GHEA Grapalat" w:hAnsi="GHEA Grapalat"/>
          <w:b/>
        </w:rPr>
        <w:t>Самвел</w:t>
      </w:r>
      <w:proofErr w:type="spellEnd"/>
      <w:r w:rsidR="00571509" w:rsidRPr="00571509">
        <w:rPr>
          <w:rFonts w:ascii="GHEA Grapalat" w:hAnsi="GHEA Grapalat"/>
          <w:b/>
        </w:rPr>
        <w:t xml:space="preserve"> </w:t>
      </w:r>
      <w:proofErr w:type="spellStart"/>
      <w:r w:rsidR="00571509" w:rsidRPr="00571509">
        <w:rPr>
          <w:rFonts w:ascii="GHEA Grapalat" w:hAnsi="GHEA Grapalat"/>
          <w:b/>
        </w:rPr>
        <w:t>Варданян</w:t>
      </w:r>
      <w:proofErr w:type="spellEnd"/>
      <w:r w:rsidR="00571509" w:rsidRPr="00571509">
        <w:rPr>
          <w:rFonts w:ascii="GHEA Grapalat" w:hAnsi="GHEA Grapalat"/>
          <w:b/>
        </w:rPr>
        <w:t xml:space="preserve"> </w:t>
      </w:r>
      <w:proofErr w:type="gramStart"/>
      <w:r w:rsidR="00571509" w:rsidRPr="00571509">
        <w:rPr>
          <w:rFonts w:ascii="GHEA Grapalat" w:hAnsi="GHEA Grapalat"/>
          <w:b/>
        </w:rPr>
        <w:t xml:space="preserve">2 </w:t>
      </w:r>
      <w:r w:rsidR="00571509" w:rsidRPr="00496FF6">
        <w:rPr>
          <w:rFonts w:ascii="GHEA Grapalat" w:hAnsi="GHEA Grapalat"/>
        </w:rPr>
        <w:t xml:space="preserve"> </w:t>
      </w:r>
      <w:r w:rsidRPr="00996F2A">
        <w:rPr>
          <w:rFonts w:ascii="GHEA Grapalat" w:hAnsi="GHEA Grapalat"/>
          <w:i w:val="0"/>
        </w:rPr>
        <w:t>объявляет</w:t>
      </w:r>
      <w:proofErr w:type="gramEnd"/>
      <w:r w:rsidRPr="00996F2A">
        <w:rPr>
          <w:rFonts w:ascii="GHEA Grapalat" w:hAnsi="GHEA Grapalat"/>
          <w:i w:val="0"/>
        </w:rPr>
        <w:t xml:space="preserve"> запросе  котировок, который проводится одним этапом.</w:t>
      </w:r>
    </w:p>
    <w:p w:rsidR="00305A19" w:rsidRPr="00996F2A" w:rsidRDefault="00305A19" w:rsidP="00305A19">
      <w:pPr>
        <w:pStyle w:val="a3"/>
        <w:widowControl w:val="0"/>
        <w:spacing w:after="160" w:line="240" w:lineRule="auto"/>
        <w:ind w:firstLine="567"/>
        <w:rPr>
          <w:rFonts w:ascii="GHEA Grapalat" w:hAnsi="GHEA Grapalat"/>
          <w:i w:val="0"/>
          <w:spacing w:val="6"/>
        </w:rPr>
      </w:pPr>
      <w:r w:rsidRPr="00996F2A">
        <w:rPr>
          <w:rFonts w:ascii="GHEA Grapalat" w:hAnsi="GHEA Grapalat"/>
          <w:i w:val="0"/>
        </w:rPr>
        <w:t>Участнику, отобранному по итогам настоящей процедуры, в</w:t>
      </w:r>
      <w:r w:rsidRPr="00996F2A">
        <w:rPr>
          <w:rFonts w:ascii="Calibri" w:hAnsi="Calibri" w:cs="Calibri"/>
          <w:i w:val="0"/>
          <w:lang w:val="en-US"/>
        </w:rPr>
        <w:t> </w:t>
      </w:r>
      <w:r w:rsidRPr="00996F2A">
        <w:rPr>
          <w:rFonts w:ascii="GHEA Grapalat" w:hAnsi="GHEA Grapalat"/>
          <w:i w:val="0"/>
          <w:spacing w:val="6"/>
        </w:rPr>
        <w:t>установленном</w:t>
      </w:r>
      <w:r w:rsidRPr="00996F2A">
        <w:rPr>
          <w:rFonts w:ascii="Calibri" w:hAnsi="Calibri" w:cs="Calibri"/>
          <w:i w:val="0"/>
          <w:spacing w:val="6"/>
          <w:lang w:val="en-US"/>
        </w:rPr>
        <w:t> </w:t>
      </w:r>
      <w:r w:rsidRPr="00996F2A">
        <w:rPr>
          <w:rFonts w:ascii="GHEA Grapalat" w:hAnsi="GHEA Grapalat"/>
          <w:i w:val="0"/>
          <w:spacing w:val="6"/>
        </w:rPr>
        <w:t xml:space="preserve">порядке будет предложено заключить договор на поставку </w:t>
      </w:r>
    </w:p>
    <w:p w:rsidR="00305A19" w:rsidRPr="00996F2A" w:rsidRDefault="00305A19" w:rsidP="00305A19">
      <w:pPr>
        <w:pStyle w:val="a3"/>
        <w:widowControl w:val="0"/>
        <w:spacing w:line="240" w:lineRule="auto"/>
        <w:ind w:firstLine="0"/>
        <w:rPr>
          <w:rFonts w:ascii="GHEA Grapalat" w:hAnsi="GHEA Grapalat"/>
          <w:i w:val="0"/>
        </w:rPr>
      </w:pPr>
      <w:proofErr w:type="gramStart"/>
      <w:r w:rsidRPr="00496FF6">
        <w:rPr>
          <w:rFonts w:ascii="GHEA Grapalat" w:hAnsi="GHEA Grapalat"/>
          <w:b/>
          <w:i w:val="0"/>
        </w:rPr>
        <w:t>питание</w:t>
      </w:r>
      <w:r w:rsidRPr="00496FF6">
        <w:rPr>
          <w:rFonts w:ascii="GHEA Grapalat" w:hAnsi="GHEA Grapalat"/>
          <w:i w:val="0"/>
        </w:rPr>
        <w:t xml:space="preserve"> </w:t>
      </w:r>
      <w:r w:rsidRPr="00996F2A">
        <w:rPr>
          <w:rFonts w:ascii="GHEA Grapalat" w:hAnsi="GHEA Grapalat"/>
          <w:i w:val="0"/>
        </w:rPr>
        <w:t xml:space="preserve"> (</w:t>
      </w:r>
      <w:proofErr w:type="gramEnd"/>
      <w:r w:rsidRPr="00996F2A">
        <w:rPr>
          <w:rFonts w:ascii="GHEA Grapalat" w:hAnsi="GHEA Grapalat"/>
          <w:i w:val="0"/>
        </w:rPr>
        <w:t>далее — договор).</w:t>
      </w:r>
    </w:p>
    <w:p w:rsidR="00305A19" w:rsidRPr="00996F2A" w:rsidRDefault="00305A19" w:rsidP="00305A19">
      <w:pPr>
        <w:pStyle w:val="a3"/>
        <w:widowControl w:val="0"/>
        <w:spacing w:after="160" w:line="240" w:lineRule="auto"/>
        <w:ind w:firstLine="567"/>
        <w:rPr>
          <w:rFonts w:ascii="GHEA Grapalat" w:hAnsi="GHEA Grapalat"/>
          <w:i w:val="0"/>
        </w:rPr>
      </w:pPr>
      <w:r w:rsidRPr="00996F2A">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996F2A">
        <w:rPr>
          <w:rFonts w:ascii="Calibri" w:hAnsi="Calibri" w:cs="Calibri"/>
          <w:i w:val="0"/>
          <w:lang w:val="en-US"/>
        </w:rPr>
        <w:t> </w:t>
      </w:r>
      <w:r w:rsidRPr="00996F2A">
        <w:rPr>
          <w:rFonts w:ascii="GHEA Grapalat" w:hAnsi="GHEA Grapalat"/>
          <w:i w:val="0"/>
        </w:rPr>
        <w:t>настоящей процедуре.</w:t>
      </w:r>
    </w:p>
    <w:p w:rsidR="00305A19" w:rsidRPr="00996F2A" w:rsidRDefault="00305A19" w:rsidP="00305A19">
      <w:pPr>
        <w:pStyle w:val="a3"/>
        <w:widowControl w:val="0"/>
        <w:spacing w:after="160" w:line="240" w:lineRule="auto"/>
        <w:ind w:firstLine="567"/>
        <w:rPr>
          <w:rFonts w:ascii="GHEA Grapalat" w:hAnsi="GHEA Grapalat"/>
          <w:i w:val="0"/>
        </w:rPr>
      </w:pPr>
      <w:r w:rsidRPr="00996F2A">
        <w:rPr>
          <w:rFonts w:ascii="GHEA Grapalat" w:hAnsi="GHEA Grapalat"/>
          <w:i w:val="0"/>
        </w:rPr>
        <w:t xml:space="preserve">Условия предъявляемые к лицам, не имеющим права на участие </w:t>
      </w:r>
      <w:proofErr w:type="gramStart"/>
      <w:r w:rsidRPr="00996F2A">
        <w:rPr>
          <w:rFonts w:ascii="GHEA Grapalat" w:hAnsi="GHEA Grapalat"/>
          <w:i w:val="0"/>
        </w:rPr>
        <w:t>в  данной</w:t>
      </w:r>
      <w:proofErr w:type="gramEnd"/>
      <w:r w:rsidRPr="00996F2A">
        <w:rPr>
          <w:rFonts w:ascii="GHEA Grapalat" w:hAnsi="GHEA Grapalat"/>
          <w:i w:val="0"/>
        </w:rPr>
        <w:t xml:space="preserve"> процедуре, а также участникам, установлены приглашением на настоящую процедуру.</w:t>
      </w:r>
      <w:r w:rsidRPr="00996F2A" w:rsidDel="00052084">
        <w:rPr>
          <w:rFonts w:ascii="GHEA Grapalat" w:hAnsi="GHEA Grapalat"/>
          <w:i w:val="0"/>
        </w:rPr>
        <w:t xml:space="preserve"> </w:t>
      </w:r>
    </w:p>
    <w:p w:rsidR="00305A19" w:rsidRPr="00996F2A" w:rsidRDefault="00305A19" w:rsidP="00305A19">
      <w:pPr>
        <w:pStyle w:val="a3"/>
        <w:widowControl w:val="0"/>
        <w:spacing w:after="160" w:line="240" w:lineRule="auto"/>
        <w:ind w:firstLine="567"/>
        <w:rPr>
          <w:rFonts w:ascii="GHEA Grapalat" w:hAnsi="GHEA Grapalat"/>
          <w:i w:val="0"/>
        </w:rPr>
      </w:pPr>
      <w:r w:rsidRPr="00996F2A">
        <w:rPr>
          <w:rFonts w:ascii="GHEA Grapalat" w:hAnsi="GHEA Grapalat"/>
          <w:i w:val="0"/>
        </w:rPr>
        <w:t>Отобранный участник определяется из числа участников, подавших заявки, оцененные удовлетворительно</w:t>
      </w:r>
      <w:r w:rsidRPr="00996F2A">
        <w:rPr>
          <w:rFonts w:ascii="GHEA Grapalat" w:hAnsi="GHEA Grapalat"/>
          <w:i w:val="0"/>
          <w:lang w:val="hy-AM"/>
        </w:rPr>
        <w:t xml:space="preserve"> </w:t>
      </w:r>
      <w:r w:rsidRPr="00996F2A">
        <w:rPr>
          <w:rFonts w:ascii="GHEA Grapalat" w:hAnsi="GHEA Grapalat"/>
          <w:i w:val="0"/>
        </w:rPr>
        <w:t>по неценовым условиям, по принципу предпочтения, отдаваемого участнику, представившему минимальное ценовое предложение.</w:t>
      </w:r>
    </w:p>
    <w:p w:rsidR="00305A19" w:rsidRPr="00996F2A" w:rsidRDefault="00305A19" w:rsidP="00305A19">
      <w:pPr>
        <w:pStyle w:val="a3"/>
        <w:widowControl w:val="0"/>
        <w:spacing w:after="160" w:line="240" w:lineRule="auto"/>
        <w:ind w:firstLine="567"/>
        <w:rPr>
          <w:rFonts w:ascii="GHEA Grapalat" w:hAnsi="GHEA Grapalat"/>
          <w:i w:val="0"/>
          <w:spacing w:val="-6"/>
        </w:rPr>
      </w:pPr>
      <w:r w:rsidRPr="00996F2A">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996F2A">
        <w:rPr>
          <w:rFonts w:ascii="Calibri" w:hAnsi="Calibri" w:cs="Calibri"/>
          <w:i w:val="0"/>
          <w:spacing w:val="-6"/>
          <w:lang w:val="en-US"/>
        </w:rPr>
        <w:t> </w:t>
      </w:r>
      <w:r w:rsidRPr="00996F2A">
        <w:rPr>
          <w:rFonts w:ascii="GHEA Grapalat" w:hAnsi="GHEA Grapalat"/>
          <w:i w:val="0"/>
          <w:spacing w:val="-6"/>
        </w:rPr>
        <w:t xml:space="preserve">электронной форме в течение рабочего дня, следующего за днем получения заявления. </w:t>
      </w:r>
    </w:p>
    <w:p w:rsidR="00305A19" w:rsidRPr="00996F2A" w:rsidRDefault="00305A19" w:rsidP="00305A19">
      <w:pPr>
        <w:pStyle w:val="a3"/>
        <w:widowControl w:val="0"/>
        <w:spacing w:after="160"/>
        <w:ind w:firstLine="567"/>
        <w:rPr>
          <w:rFonts w:ascii="GHEA Grapalat" w:hAnsi="GHEA Grapalat"/>
          <w:i w:val="0"/>
        </w:rPr>
      </w:pPr>
      <w:r w:rsidRPr="00496FF6">
        <w:rPr>
          <w:rFonts w:ascii="GHEA Grapalat" w:hAnsi="GHEA Grapalat"/>
          <w:i w:val="0"/>
        </w:rPr>
        <w:t xml:space="preserve">Заявки на </w:t>
      </w:r>
      <w:proofErr w:type="spellStart"/>
      <w:r w:rsidRPr="00496FF6">
        <w:rPr>
          <w:rFonts w:ascii="GHEA Grapalat" w:hAnsi="GHEA Grapalat"/>
          <w:i w:val="0"/>
        </w:rPr>
        <w:t>на</w:t>
      </w:r>
      <w:proofErr w:type="spellEnd"/>
      <w:r w:rsidRPr="00496FF6">
        <w:rPr>
          <w:rFonts w:ascii="GHEA Grapalat" w:hAnsi="GHEA Grapalat"/>
          <w:i w:val="0"/>
        </w:rPr>
        <w:t xml:space="preserve"> </w:t>
      </w:r>
      <w:proofErr w:type="gramStart"/>
      <w:r w:rsidRPr="00496FF6">
        <w:rPr>
          <w:rFonts w:ascii="GHEA Grapalat" w:hAnsi="GHEA Grapalat"/>
          <w:i w:val="0"/>
        </w:rPr>
        <w:t>запросе  котировок</w:t>
      </w:r>
      <w:proofErr w:type="gramEnd"/>
      <w:r w:rsidRPr="00496FF6">
        <w:rPr>
          <w:rFonts w:ascii="GHEA Grapalat" w:hAnsi="GHEA Grapalat"/>
          <w:i w:val="0"/>
        </w:rPr>
        <w:t xml:space="preserve"> необходимо подавать по адресу</w:t>
      </w:r>
      <w:r w:rsidRPr="00496FF6">
        <w:rPr>
          <w:rFonts w:ascii="GHEA Grapalat" w:hAnsi="GHEA Grapalat"/>
          <w:i w:val="0"/>
          <w:spacing w:val="6"/>
        </w:rPr>
        <w:t xml:space="preserve"> </w:t>
      </w:r>
      <w:r w:rsidR="00571509" w:rsidRPr="00571509">
        <w:rPr>
          <w:rFonts w:ascii="GHEA Grapalat" w:hAnsi="GHEA Grapalat"/>
          <w:b/>
        </w:rPr>
        <w:t xml:space="preserve">область, гр. </w:t>
      </w:r>
      <w:proofErr w:type="spellStart"/>
      <w:r w:rsidR="00571509" w:rsidRPr="00571509">
        <w:rPr>
          <w:rFonts w:ascii="GHEA Grapalat" w:hAnsi="GHEA Grapalat"/>
          <w:b/>
        </w:rPr>
        <w:t>Бюрегхаван</w:t>
      </w:r>
      <w:proofErr w:type="spellEnd"/>
      <w:r w:rsidR="00571509" w:rsidRPr="00571509">
        <w:rPr>
          <w:rFonts w:ascii="GHEA Grapalat" w:hAnsi="GHEA Grapalat"/>
          <w:b/>
        </w:rPr>
        <w:t xml:space="preserve">, </w:t>
      </w:r>
      <w:proofErr w:type="spellStart"/>
      <w:r w:rsidR="00571509" w:rsidRPr="00571509">
        <w:rPr>
          <w:rFonts w:ascii="GHEA Grapalat" w:hAnsi="GHEA Grapalat"/>
          <w:b/>
        </w:rPr>
        <w:t>Самвел</w:t>
      </w:r>
      <w:proofErr w:type="spellEnd"/>
      <w:r w:rsidR="00571509" w:rsidRPr="00571509">
        <w:rPr>
          <w:rFonts w:ascii="GHEA Grapalat" w:hAnsi="GHEA Grapalat"/>
          <w:b/>
        </w:rPr>
        <w:t xml:space="preserve"> </w:t>
      </w:r>
      <w:proofErr w:type="spellStart"/>
      <w:r w:rsidR="00571509" w:rsidRPr="00571509">
        <w:rPr>
          <w:rFonts w:ascii="GHEA Grapalat" w:hAnsi="GHEA Grapalat"/>
          <w:b/>
        </w:rPr>
        <w:t>Варданян</w:t>
      </w:r>
      <w:proofErr w:type="spellEnd"/>
      <w:r w:rsidR="00571509" w:rsidRPr="00571509">
        <w:rPr>
          <w:rFonts w:ascii="GHEA Grapalat" w:hAnsi="GHEA Grapalat"/>
          <w:b/>
        </w:rPr>
        <w:t xml:space="preserve"> 2 </w:t>
      </w:r>
      <w:r w:rsidRPr="00020155">
        <w:rPr>
          <w:rFonts w:ascii="GHEA Grapalat" w:hAnsi="GHEA Grapalat"/>
          <w:b/>
        </w:rPr>
        <w:t xml:space="preserve"> </w:t>
      </w:r>
      <w:r w:rsidRPr="00496FF6">
        <w:rPr>
          <w:rFonts w:ascii="GHEA Grapalat" w:hAnsi="GHEA Grapalat"/>
        </w:rPr>
        <w:t xml:space="preserve">   </w:t>
      </w:r>
      <w:r w:rsidRPr="00996F2A">
        <w:rPr>
          <w:rFonts w:ascii="GHEA Grapalat" w:hAnsi="GHEA Grapalat"/>
          <w:i w:val="0"/>
        </w:rPr>
        <w:t xml:space="preserve">в документарной форме, до </w:t>
      </w:r>
      <w:r w:rsidR="00103105">
        <w:rPr>
          <w:rFonts w:ascii="GHEA Grapalat" w:hAnsi="GHEA Grapalat"/>
          <w:i w:val="0"/>
        </w:rPr>
        <w:t>12:00</w:t>
      </w:r>
      <w:r w:rsidRPr="00996F2A">
        <w:rPr>
          <w:rFonts w:ascii="GHEA Grapalat" w:hAnsi="GHEA Grapalat"/>
          <w:i w:val="0"/>
        </w:rPr>
        <w:t xml:space="preserve"> часов 7-го дня со дня </w:t>
      </w:r>
      <w:r w:rsidRPr="00996F2A">
        <w:rPr>
          <w:rFonts w:ascii="GHEA Grapalat" w:hAnsi="GHEA Grapalat"/>
          <w:i w:val="0"/>
        </w:rPr>
        <w:lastRenderedPageBreak/>
        <w:t>опубликования настоящего объявления. Кроме армянского языка заявки могут быть поданы также на английском или русском языке.</w:t>
      </w:r>
    </w:p>
    <w:p w:rsidR="00305A19" w:rsidRPr="00996F2A" w:rsidRDefault="00305A19" w:rsidP="00305A19">
      <w:pPr>
        <w:pStyle w:val="a3"/>
        <w:widowControl w:val="0"/>
        <w:spacing w:after="160" w:line="240" w:lineRule="auto"/>
        <w:ind w:firstLine="567"/>
        <w:rPr>
          <w:rFonts w:ascii="GHEA Grapalat" w:hAnsi="GHEA Grapalat"/>
          <w:i w:val="0"/>
        </w:rPr>
      </w:pPr>
      <w:r w:rsidRPr="00996F2A">
        <w:rPr>
          <w:rFonts w:ascii="GHEA Grapalat" w:hAnsi="GHEA Grapalat"/>
          <w:i w:val="0"/>
        </w:rPr>
        <w:t xml:space="preserve">Вскрытие заявок будет проводиться по адресу </w:t>
      </w:r>
      <w:r w:rsidR="00571509" w:rsidRPr="00571509">
        <w:rPr>
          <w:rFonts w:ascii="GHEA Grapalat" w:hAnsi="GHEA Grapalat"/>
          <w:b/>
        </w:rPr>
        <w:t xml:space="preserve">область, гр. </w:t>
      </w:r>
      <w:proofErr w:type="spellStart"/>
      <w:r w:rsidR="00571509" w:rsidRPr="00571509">
        <w:rPr>
          <w:rFonts w:ascii="GHEA Grapalat" w:hAnsi="GHEA Grapalat"/>
          <w:b/>
        </w:rPr>
        <w:t>Бюрегхаван</w:t>
      </w:r>
      <w:proofErr w:type="spellEnd"/>
      <w:r w:rsidR="00571509" w:rsidRPr="00571509">
        <w:rPr>
          <w:rFonts w:ascii="GHEA Grapalat" w:hAnsi="GHEA Grapalat"/>
          <w:b/>
        </w:rPr>
        <w:t xml:space="preserve">, </w:t>
      </w:r>
      <w:proofErr w:type="spellStart"/>
      <w:r w:rsidR="00571509" w:rsidRPr="00571509">
        <w:rPr>
          <w:rFonts w:ascii="GHEA Grapalat" w:hAnsi="GHEA Grapalat"/>
          <w:b/>
        </w:rPr>
        <w:t>Самвел</w:t>
      </w:r>
      <w:proofErr w:type="spellEnd"/>
      <w:r w:rsidR="00571509" w:rsidRPr="00571509">
        <w:rPr>
          <w:rFonts w:ascii="GHEA Grapalat" w:hAnsi="GHEA Grapalat"/>
          <w:b/>
        </w:rPr>
        <w:t xml:space="preserve"> </w:t>
      </w:r>
      <w:proofErr w:type="spellStart"/>
      <w:r w:rsidR="00571509" w:rsidRPr="00571509">
        <w:rPr>
          <w:rFonts w:ascii="GHEA Grapalat" w:hAnsi="GHEA Grapalat"/>
          <w:b/>
        </w:rPr>
        <w:t>Варданян</w:t>
      </w:r>
      <w:proofErr w:type="spellEnd"/>
      <w:r w:rsidR="00571509" w:rsidRPr="00571509">
        <w:rPr>
          <w:rFonts w:ascii="GHEA Grapalat" w:hAnsi="GHEA Grapalat"/>
          <w:b/>
        </w:rPr>
        <w:t xml:space="preserve"> 2</w:t>
      </w:r>
      <w:r w:rsidRPr="00996F2A">
        <w:rPr>
          <w:rFonts w:ascii="GHEA Grapalat" w:hAnsi="GHEA Grapalat"/>
          <w:i w:val="0"/>
          <w:highlight w:val="yellow"/>
        </w:rPr>
        <w:t xml:space="preserve">, </w:t>
      </w:r>
      <w:r w:rsidRPr="00996F2A">
        <w:rPr>
          <w:rFonts w:ascii="GHEA Grapalat" w:hAnsi="GHEA Grapalat"/>
          <w:b/>
          <w:i w:val="0"/>
          <w:highlight w:val="yellow"/>
        </w:rPr>
        <w:t xml:space="preserve">в </w:t>
      </w:r>
      <w:r w:rsidR="00103105">
        <w:rPr>
          <w:rFonts w:ascii="GHEA Grapalat" w:hAnsi="GHEA Grapalat"/>
          <w:b/>
          <w:i w:val="0"/>
          <w:highlight w:val="yellow"/>
        </w:rPr>
        <w:t>12:00</w:t>
      </w:r>
      <w:r w:rsidRPr="00996F2A">
        <w:rPr>
          <w:rFonts w:ascii="GHEA Grapalat" w:hAnsi="GHEA Grapalat"/>
          <w:b/>
          <w:i w:val="0"/>
          <w:highlight w:val="yellow"/>
        </w:rPr>
        <w:t xml:space="preserve"> часов "</w:t>
      </w:r>
      <w:r w:rsidR="00571509" w:rsidRPr="00571509">
        <w:rPr>
          <w:rFonts w:ascii="GHEA Grapalat" w:hAnsi="GHEA Grapalat"/>
          <w:b/>
          <w:i w:val="0"/>
          <w:highlight w:val="yellow"/>
        </w:rPr>
        <w:t>23</w:t>
      </w:r>
      <w:r w:rsidRPr="00996F2A">
        <w:rPr>
          <w:rFonts w:ascii="GHEA Grapalat" w:hAnsi="GHEA Grapalat"/>
          <w:b/>
          <w:i w:val="0"/>
          <w:highlight w:val="yellow"/>
        </w:rPr>
        <w:t>" "12" "202</w:t>
      </w:r>
      <w:r>
        <w:rPr>
          <w:rFonts w:ascii="GHEA Grapalat" w:hAnsi="GHEA Grapalat"/>
          <w:b/>
          <w:i w:val="0"/>
          <w:highlight w:val="yellow"/>
        </w:rPr>
        <w:t>5</w:t>
      </w:r>
      <w:r w:rsidRPr="00996F2A">
        <w:rPr>
          <w:rFonts w:ascii="GHEA Grapalat" w:hAnsi="GHEA Grapalat"/>
          <w:b/>
          <w:i w:val="0"/>
          <w:highlight w:val="yellow"/>
        </w:rPr>
        <w:t>г".</w:t>
      </w:r>
    </w:p>
    <w:p w:rsidR="00305A19" w:rsidRPr="00996F2A" w:rsidRDefault="00305A19" w:rsidP="00305A19">
      <w:pPr>
        <w:pStyle w:val="a3"/>
        <w:widowControl w:val="0"/>
        <w:spacing w:after="160" w:line="240" w:lineRule="auto"/>
        <w:ind w:firstLine="567"/>
        <w:rPr>
          <w:rFonts w:ascii="GHEA Grapalat" w:hAnsi="GHEA Grapalat"/>
          <w:i w:val="0"/>
        </w:rPr>
      </w:pPr>
      <w:r w:rsidRPr="00996F2A">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305A19" w:rsidRPr="00996F2A" w:rsidRDefault="00305A19" w:rsidP="00305A19">
      <w:pPr>
        <w:pStyle w:val="a3"/>
        <w:widowControl w:val="0"/>
        <w:spacing w:after="160" w:line="240" w:lineRule="auto"/>
        <w:ind w:firstLine="567"/>
        <w:rPr>
          <w:rFonts w:ascii="GHEA Grapalat" w:hAnsi="GHEA Grapalat"/>
          <w:i w:val="0"/>
        </w:rPr>
      </w:pPr>
      <w:r w:rsidRPr="00996F2A">
        <w:rPr>
          <w:rFonts w:ascii="GHEA Grapalat" w:hAnsi="GHEA Grapalat"/>
          <w:i w:val="0"/>
        </w:rPr>
        <w:t>Для получения дополнительной информации, связанной с настоящим</w:t>
      </w:r>
      <w:r w:rsidRPr="00996F2A">
        <w:rPr>
          <w:rFonts w:ascii="Calibri" w:hAnsi="Calibri" w:cs="Calibri"/>
          <w:i w:val="0"/>
          <w:lang w:val="en-US"/>
        </w:rPr>
        <w:t> </w:t>
      </w:r>
      <w:r w:rsidRPr="00996F2A">
        <w:rPr>
          <w:rFonts w:ascii="GHEA Grapalat" w:hAnsi="GHEA Grapalat"/>
          <w:i w:val="0"/>
        </w:rPr>
        <w:t xml:space="preserve">объявлением, можете обратиться к секретарю Оценочной комиссии </w:t>
      </w:r>
    </w:p>
    <w:p w:rsidR="00305A19" w:rsidRPr="00496FF6" w:rsidRDefault="00305A19" w:rsidP="00305A19">
      <w:pPr>
        <w:pStyle w:val="a3"/>
        <w:widowControl w:val="0"/>
        <w:spacing w:line="240" w:lineRule="auto"/>
        <w:ind w:left="993" w:firstLine="0"/>
        <w:rPr>
          <w:rFonts w:ascii="GHEA Grapalat" w:hAnsi="GHEA Grapalat"/>
          <w:i w:val="0"/>
        </w:rPr>
      </w:pPr>
      <w:proofErr w:type="spellStart"/>
      <w:r w:rsidRPr="00496FF6">
        <w:rPr>
          <w:rFonts w:ascii="GHEA Grapalat" w:hAnsi="GHEA Grapalat"/>
          <w:i w:val="0"/>
        </w:rPr>
        <w:t>Э.Григорян</w:t>
      </w:r>
      <w:proofErr w:type="spellEnd"/>
    </w:p>
    <w:p w:rsidR="00305A19" w:rsidRPr="00496FF6" w:rsidRDefault="00305A19" w:rsidP="00305A19">
      <w:pPr>
        <w:pStyle w:val="a3"/>
        <w:widowControl w:val="0"/>
        <w:spacing w:line="240" w:lineRule="auto"/>
        <w:ind w:left="1701" w:firstLine="0"/>
        <w:rPr>
          <w:rFonts w:ascii="GHEA Grapalat" w:hAnsi="GHEA Grapalat"/>
          <w:i w:val="0"/>
          <w:u w:val="single"/>
        </w:rPr>
      </w:pPr>
      <w:r w:rsidRPr="00496FF6">
        <w:rPr>
          <w:rFonts w:ascii="GHEA Grapalat" w:hAnsi="GHEA Grapalat"/>
          <w:i w:val="0"/>
        </w:rPr>
        <w:t>Телефон +37441244974_</w:t>
      </w:r>
    </w:p>
    <w:p w:rsidR="00305A19" w:rsidRPr="00496FF6" w:rsidRDefault="00305A19" w:rsidP="00305A19">
      <w:pPr>
        <w:pStyle w:val="a3"/>
        <w:widowControl w:val="0"/>
        <w:spacing w:line="240" w:lineRule="auto"/>
        <w:ind w:left="1701" w:firstLine="0"/>
        <w:rPr>
          <w:rFonts w:ascii="GHEA Grapalat" w:hAnsi="GHEA Grapalat"/>
          <w:i w:val="0"/>
          <w:u w:val="single"/>
        </w:rPr>
      </w:pPr>
      <w:r w:rsidRPr="00496FF6">
        <w:rPr>
          <w:rFonts w:ascii="GHEA Grapalat" w:hAnsi="GHEA Grapalat"/>
          <w:i w:val="0"/>
        </w:rPr>
        <w:t xml:space="preserve">Электронная почта </w:t>
      </w:r>
      <w:hyperlink r:id="rId8" w:history="1">
        <w:r w:rsidRPr="00496FF6">
          <w:rPr>
            <w:rStyle w:val="a9"/>
            <w:rFonts w:ascii="GHEA Grapalat" w:hAnsi="GHEA Grapalat"/>
            <w:i w:val="0"/>
          </w:rPr>
          <w:t>protender.itender@gmail.com</w:t>
        </w:r>
      </w:hyperlink>
      <w:r w:rsidRPr="00496FF6">
        <w:rPr>
          <w:rFonts w:ascii="GHEA Grapalat" w:hAnsi="GHEA Grapalat"/>
          <w:i w:val="0"/>
        </w:rPr>
        <w:t xml:space="preserve"> </w:t>
      </w:r>
    </w:p>
    <w:p w:rsidR="00571509" w:rsidRDefault="00305A19" w:rsidP="00571509">
      <w:pPr>
        <w:pStyle w:val="aa"/>
        <w:widowControl w:val="0"/>
        <w:spacing w:after="160"/>
        <w:ind w:firstLine="567"/>
        <w:rPr>
          <w:rFonts w:ascii="GHEA Grapalat" w:hAnsi="GHEA Grapalat"/>
          <w:b/>
          <w:sz w:val="20"/>
          <w:szCs w:val="20"/>
        </w:rPr>
      </w:pPr>
      <w:r w:rsidRPr="00996F2A">
        <w:rPr>
          <w:rFonts w:ascii="GHEA Grapalat" w:hAnsi="GHEA Grapalat"/>
          <w:i/>
          <w:sz w:val="20"/>
          <w:szCs w:val="20"/>
        </w:rPr>
        <w:t xml:space="preserve">               Заказчик </w:t>
      </w:r>
      <w:r w:rsidR="00571509" w:rsidRPr="00FC257D">
        <w:rPr>
          <w:rFonts w:ascii="GHEA Grapalat" w:hAnsi="GHEA Grapalat"/>
          <w:b/>
          <w:sz w:val="20"/>
          <w:szCs w:val="20"/>
        </w:rPr>
        <w:t>ГНКО “</w:t>
      </w:r>
      <w:proofErr w:type="spellStart"/>
      <w:r w:rsidR="00571509" w:rsidRPr="00FC257D">
        <w:rPr>
          <w:rFonts w:ascii="GHEA Grapalat" w:hAnsi="GHEA Grapalat"/>
          <w:b/>
          <w:sz w:val="20"/>
          <w:szCs w:val="20"/>
        </w:rPr>
        <w:t>Бюрегаванская</w:t>
      </w:r>
      <w:proofErr w:type="spellEnd"/>
      <w:r w:rsidR="00571509" w:rsidRPr="00FC257D">
        <w:rPr>
          <w:rFonts w:ascii="GHEA Grapalat" w:hAnsi="GHEA Grapalat"/>
          <w:b/>
          <w:sz w:val="20"/>
          <w:szCs w:val="20"/>
        </w:rPr>
        <w:t xml:space="preserve"> базовая школа”</w:t>
      </w: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Default="00571509" w:rsidP="00571509">
      <w:pPr>
        <w:pStyle w:val="aa"/>
        <w:widowControl w:val="0"/>
        <w:spacing w:after="160"/>
        <w:ind w:firstLine="567"/>
        <w:rPr>
          <w:rFonts w:ascii="GHEA Grapalat" w:hAnsi="GHEA Grapalat"/>
          <w:b/>
          <w:sz w:val="20"/>
          <w:szCs w:val="20"/>
        </w:rPr>
      </w:pPr>
    </w:p>
    <w:p w:rsidR="00571509" w:rsidRPr="00996F2A" w:rsidRDefault="00571509" w:rsidP="00571509">
      <w:pPr>
        <w:pStyle w:val="aa"/>
        <w:widowControl w:val="0"/>
        <w:spacing w:after="160"/>
        <w:ind w:firstLine="567"/>
        <w:rPr>
          <w:rFonts w:ascii="GHEA Grapalat" w:hAnsi="GHEA Grapalat"/>
          <w:i/>
          <w:sz w:val="20"/>
          <w:szCs w:val="20"/>
        </w:rPr>
      </w:pPr>
    </w:p>
    <w:p w:rsidR="00305A19" w:rsidRPr="00996F2A" w:rsidRDefault="00305A19" w:rsidP="00305A19">
      <w:pPr>
        <w:pStyle w:val="aa"/>
        <w:widowControl w:val="0"/>
        <w:spacing w:after="160"/>
        <w:ind w:firstLine="567"/>
        <w:jc w:val="right"/>
        <w:rPr>
          <w:rFonts w:ascii="GHEA Grapalat" w:hAnsi="GHEA Grapalat" w:cs="Sylfaen"/>
          <w:i/>
          <w:sz w:val="20"/>
          <w:szCs w:val="20"/>
        </w:rPr>
      </w:pPr>
      <w:r w:rsidRPr="00996F2A">
        <w:rPr>
          <w:rFonts w:ascii="GHEA Grapalat" w:hAnsi="GHEA Grapalat"/>
          <w:i/>
          <w:sz w:val="20"/>
          <w:szCs w:val="20"/>
        </w:rPr>
        <w:lastRenderedPageBreak/>
        <w:t>Утверждено</w:t>
      </w:r>
    </w:p>
    <w:p w:rsidR="00305A19" w:rsidRPr="00996F2A" w:rsidRDefault="00305A19" w:rsidP="00305A19">
      <w:pPr>
        <w:pStyle w:val="aa"/>
        <w:widowControl w:val="0"/>
        <w:spacing w:after="160"/>
        <w:ind w:firstLine="567"/>
        <w:jc w:val="right"/>
        <w:rPr>
          <w:rFonts w:ascii="GHEA Grapalat" w:hAnsi="GHEA Grapalat"/>
          <w:i/>
          <w:sz w:val="20"/>
          <w:szCs w:val="20"/>
        </w:rPr>
      </w:pPr>
      <w:r w:rsidRPr="00996F2A">
        <w:rPr>
          <w:rFonts w:ascii="GHEA Grapalat" w:hAnsi="GHEA Grapalat"/>
          <w:sz w:val="20"/>
          <w:szCs w:val="20"/>
        </w:rPr>
        <w:t>Решением Оценочной комиссии открытого конкурса</w:t>
      </w:r>
      <w:r w:rsidRPr="00996F2A">
        <w:rPr>
          <w:rFonts w:ascii="GHEA Grapalat" w:hAnsi="GHEA Grapalat" w:cs="Sylfaen"/>
          <w:i/>
          <w:sz w:val="20"/>
          <w:szCs w:val="20"/>
        </w:rPr>
        <w:br/>
      </w:r>
      <w:r w:rsidRPr="00996F2A">
        <w:rPr>
          <w:rFonts w:ascii="GHEA Grapalat" w:hAnsi="GHEA Grapalat"/>
          <w:i/>
          <w:sz w:val="20"/>
          <w:szCs w:val="20"/>
        </w:rPr>
        <w:t xml:space="preserve">под кодом </w:t>
      </w:r>
      <w:r w:rsidR="00571509">
        <w:rPr>
          <w:rFonts w:ascii="GHEA Grapalat" w:hAnsi="GHEA Grapalat"/>
          <w:i/>
          <w:sz w:val="20"/>
          <w:szCs w:val="20"/>
        </w:rPr>
        <w:t>BHD-GHAPDZB-26/1</w:t>
      </w:r>
      <w:r w:rsidRPr="00996F2A">
        <w:rPr>
          <w:rFonts w:ascii="GHEA Grapalat" w:hAnsi="GHEA Grapalat" w:cs="Times Armenian"/>
          <w:i/>
          <w:sz w:val="20"/>
          <w:szCs w:val="20"/>
        </w:rPr>
        <w:br/>
      </w:r>
      <w:r w:rsidRPr="00996F2A">
        <w:rPr>
          <w:rFonts w:ascii="GHEA Grapalat" w:hAnsi="GHEA Grapalat"/>
          <w:i/>
          <w:sz w:val="20"/>
          <w:szCs w:val="20"/>
        </w:rPr>
        <w:t xml:space="preserve">№ </w:t>
      </w:r>
      <w:proofErr w:type="gramStart"/>
      <w:r w:rsidRPr="00996F2A">
        <w:rPr>
          <w:rFonts w:ascii="GHEA Grapalat" w:hAnsi="GHEA Grapalat"/>
          <w:i/>
          <w:sz w:val="20"/>
          <w:szCs w:val="20"/>
        </w:rPr>
        <w:t>2  от</w:t>
      </w:r>
      <w:proofErr w:type="gramEnd"/>
      <w:r w:rsidRPr="00996F2A">
        <w:rPr>
          <w:rFonts w:ascii="GHEA Grapalat" w:hAnsi="GHEA Grapalat"/>
          <w:i/>
          <w:sz w:val="20"/>
          <w:szCs w:val="20"/>
        </w:rPr>
        <w:t xml:space="preserve"> </w:t>
      </w:r>
      <w:r w:rsidR="00571509" w:rsidRPr="00571509">
        <w:rPr>
          <w:rFonts w:ascii="GHEA Grapalat" w:hAnsi="GHEA Grapalat"/>
          <w:i/>
          <w:sz w:val="20"/>
          <w:szCs w:val="20"/>
        </w:rPr>
        <w:t>16</w:t>
      </w:r>
      <w:r>
        <w:rPr>
          <w:rFonts w:ascii="GHEA Grapalat" w:hAnsi="GHEA Grapalat"/>
          <w:i/>
          <w:sz w:val="20"/>
          <w:szCs w:val="20"/>
        </w:rPr>
        <w:t>.12.</w:t>
      </w:r>
      <w:r w:rsidRPr="00996F2A">
        <w:rPr>
          <w:rFonts w:ascii="GHEA Grapalat" w:hAnsi="GHEA Grapalat"/>
          <w:i/>
          <w:sz w:val="20"/>
          <w:szCs w:val="20"/>
        </w:rPr>
        <w:t>20</w:t>
      </w:r>
      <w:r>
        <w:rPr>
          <w:rFonts w:ascii="GHEA Grapalat" w:hAnsi="GHEA Grapalat"/>
          <w:i/>
          <w:sz w:val="20"/>
          <w:szCs w:val="20"/>
        </w:rPr>
        <w:t>25</w:t>
      </w:r>
      <w:r w:rsidRPr="00996F2A">
        <w:rPr>
          <w:rFonts w:ascii="GHEA Grapalat" w:hAnsi="GHEA Grapalat"/>
          <w:i/>
          <w:sz w:val="20"/>
          <w:szCs w:val="20"/>
        </w:rPr>
        <w:t xml:space="preserve"> г.</w:t>
      </w:r>
    </w:p>
    <w:p w:rsidR="00305A19" w:rsidRPr="00996F2A" w:rsidRDefault="00305A19" w:rsidP="00305A19">
      <w:pPr>
        <w:pStyle w:val="aa"/>
        <w:widowControl w:val="0"/>
        <w:spacing w:after="160"/>
        <w:ind w:right="-7" w:firstLine="567"/>
        <w:jc w:val="center"/>
        <w:rPr>
          <w:rFonts w:ascii="GHEA Grapalat" w:hAnsi="GHEA Grapalat"/>
          <w:sz w:val="20"/>
          <w:szCs w:val="20"/>
        </w:rPr>
      </w:pPr>
    </w:p>
    <w:p w:rsidR="00305A19" w:rsidRPr="00996F2A" w:rsidRDefault="00305A19" w:rsidP="00305A19">
      <w:pPr>
        <w:pStyle w:val="aa"/>
        <w:widowControl w:val="0"/>
        <w:spacing w:after="160"/>
        <w:ind w:right="-7" w:firstLine="567"/>
        <w:jc w:val="center"/>
        <w:rPr>
          <w:rFonts w:ascii="GHEA Grapalat" w:hAnsi="GHEA Grapalat"/>
          <w:sz w:val="20"/>
          <w:szCs w:val="20"/>
        </w:rPr>
      </w:pPr>
    </w:p>
    <w:p w:rsidR="00305A19" w:rsidRPr="00496FF6" w:rsidRDefault="00571509" w:rsidP="00305A19">
      <w:pPr>
        <w:pStyle w:val="aa"/>
        <w:widowControl w:val="0"/>
        <w:spacing w:after="160"/>
        <w:ind w:right="-7"/>
        <w:jc w:val="center"/>
        <w:rPr>
          <w:rFonts w:ascii="GHEA Grapalat" w:hAnsi="GHEA Grapalat"/>
          <w:sz w:val="20"/>
          <w:szCs w:val="20"/>
        </w:rPr>
      </w:pPr>
      <w:r>
        <w:rPr>
          <w:rFonts w:ascii="GHEA Grapalat" w:hAnsi="GHEA Grapalat"/>
          <w:sz w:val="20"/>
          <w:szCs w:val="20"/>
        </w:rPr>
        <w:t>ГНКО “БЮРЕГАВАНСКАЯ БАЗОВАЯ ШКОЛА”</w:t>
      </w:r>
    </w:p>
    <w:p w:rsidR="00305A19" w:rsidRPr="00496FF6" w:rsidRDefault="00305A19" w:rsidP="00305A19">
      <w:pPr>
        <w:pStyle w:val="aa"/>
        <w:widowControl w:val="0"/>
        <w:spacing w:after="160"/>
        <w:ind w:right="-7" w:firstLine="567"/>
        <w:jc w:val="center"/>
        <w:rPr>
          <w:rFonts w:ascii="GHEA Grapalat" w:hAnsi="GHEA Grapalat"/>
          <w:sz w:val="20"/>
          <w:szCs w:val="20"/>
        </w:rPr>
      </w:pPr>
    </w:p>
    <w:p w:rsidR="00305A19" w:rsidRPr="00496FF6" w:rsidRDefault="00305A19" w:rsidP="00305A19">
      <w:pPr>
        <w:pStyle w:val="aa"/>
        <w:widowControl w:val="0"/>
        <w:spacing w:after="160"/>
        <w:ind w:right="-7" w:firstLine="567"/>
        <w:jc w:val="center"/>
        <w:rPr>
          <w:rFonts w:ascii="GHEA Grapalat" w:hAnsi="GHEA Grapalat"/>
          <w:sz w:val="20"/>
          <w:szCs w:val="20"/>
        </w:rPr>
      </w:pPr>
    </w:p>
    <w:p w:rsidR="00305A19" w:rsidRPr="00496FF6" w:rsidRDefault="00305A19" w:rsidP="00305A19">
      <w:pPr>
        <w:pStyle w:val="aa"/>
        <w:widowControl w:val="0"/>
        <w:spacing w:after="160"/>
        <w:ind w:right="-7" w:firstLine="567"/>
        <w:jc w:val="center"/>
        <w:rPr>
          <w:rFonts w:ascii="GHEA Grapalat" w:hAnsi="GHEA Grapalat"/>
          <w:sz w:val="20"/>
          <w:szCs w:val="20"/>
        </w:rPr>
      </w:pPr>
    </w:p>
    <w:p w:rsidR="00305A19" w:rsidRPr="00496FF6" w:rsidRDefault="00305A19" w:rsidP="00305A19">
      <w:pPr>
        <w:pStyle w:val="aa"/>
        <w:widowControl w:val="0"/>
        <w:spacing w:after="160"/>
        <w:ind w:right="-7" w:firstLine="567"/>
        <w:jc w:val="center"/>
        <w:rPr>
          <w:rFonts w:ascii="GHEA Grapalat" w:hAnsi="GHEA Grapalat" w:cs="Sylfaen"/>
          <w:sz w:val="20"/>
          <w:szCs w:val="20"/>
        </w:rPr>
      </w:pPr>
      <w:r w:rsidRPr="00496FF6">
        <w:rPr>
          <w:rFonts w:ascii="GHEA Grapalat" w:hAnsi="GHEA Grapalat"/>
          <w:sz w:val="20"/>
          <w:szCs w:val="20"/>
        </w:rPr>
        <w:t>ПРИГЛАШЕНИЕ</w:t>
      </w:r>
    </w:p>
    <w:p w:rsidR="00305A19" w:rsidRPr="00496FF6" w:rsidRDefault="00305A19" w:rsidP="00305A19">
      <w:pPr>
        <w:pStyle w:val="aa"/>
        <w:widowControl w:val="0"/>
        <w:spacing w:after="160"/>
        <w:ind w:right="-7" w:firstLine="567"/>
        <w:jc w:val="center"/>
        <w:rPr>
          <w:rFonts w:ascii="GHEA Grapalat" w:hAnsi="GHEA Grapalat" w:cs="Sylfaen"/>
          <w:sz w:val="20"/>
          <w:szCs w:val="20"/>
        </w:rPr>
      </w:pPr>
    </w:p>
    <w:p w:rsidR="00305A19" w:rsidRPr="00496FF6" w:rsidRDefault="00305A19" w:rsidP="00305A19">
      <w:pPr>
        <w:pStyle w:val="aa"/>
        <w:widowControl w:val="0"/>
        <w:spacing w:after="160"/>
        <w:ind w:right="-7" w:firstLine="567"/>
        <w:jc w:val="center"/>
        <w:rPr>
          <w:rFonts w:ascii="GHEA Grapalat" w:hAnsi="GHEA Grapalat" w:cs="Sylfaen"/>
          <w:sz w:val="20"/>
          <w:szCs w:val="20"/>
        </w:rPr>
      </w:pPr>
    </w:p>
    <w:p w:rsidR="00305A19" w:rsidRPr="00496FF6" w:rsidRDefault="00305A19" w:rsidP="00305A19">
      <w:pPr>
        <w:pStyle w:val="aa"/>
        <w:widowControl w:val="0"/>
        <w:spacing w:after="160"/>
        <w:ind w:right="-7"/>
        <w:jc w:val="center"/>
        <w:rPr>
          <w:rFonts w:ascii="GHEA Grapalat" w:hAnsi="GHEA Grapalat"/>
          <w:sz w:val="20"/>
          <w:szCs w:val="20"/>
        </w:rPr>
      </w:pPr>
      <w:r w:rsidRPr="00496FF6">
        <w:rPr>
          <w:rFonts w:ascii="GHEA Grapalat" w:hAnsi="GHEA Grapalat"/>
          <w:sz w:val="20"/>
          <w:szCs w:val="20"/>
        </w:rPr>
        <w:t xml:space="preserve">НА ЗАПРОС КОТИРОВОК, ОБЪЯВЛЕННЫЙ С ЦЕЛЬЮ ПРИОБРЕТЕНИЯ ПИТАНИЕ ДЛЯ НУЖД </w:t>
      </w:r>
      <w:r w:rsidR="00571509">
        <w:rPr>
          <w:rFonts w:ascii="GHEA Grapalat" w:hAnsi="GHEA Grapalat"/>
          <w:sz w:val="20"/>
          <w:szCs w:val="20"/>
        </w:rPr>
        <w:t>ГНКО “БЮРЕГАВАНСКАЯ БАЗОВАЯ ШКОЛА”</w:t>
      </w:r>
    </w:p>
    <w:p w:rsidR="00305A19" w:rsidRPr="00996F2A" w:rsidRDefault="00305A19" w:rsidP="00305A19">
      <w:pPr>
        <w:pStyle w:val="aa"/>
        <w:widowControl w:val="0"/>
        <w:spacing w:after="160"/>
        <w:ind w:right="-7" w:firstLine="567"/>
        <w:jc w:val="center"/>
        <w:rPr>
          <w:rFonts w:ascii="GHEA Grapalat" w:hAnsi="GHEA Grapalat"/>
          <w:sz w:val="20"/>
          <w:szCs w:val="20"/>
        </w:rPr>
      </w:pPr>
    </w:p>
    <w:p w:rsidR="00305A19" w:rsidRPr="00996F2A" w:rsidRDefault="00305A19" w:rsidP="00305A19">
      <w:pPr>
        <w:pStyle w:val="aa"/>
        <w:widowControl w:val="0"/>
        <w:spacing w:after="160"/>
        <w:ind w:right="-7" w:firstLine="567"/>
        <w:jc w:val="center"/>
        <w:rPr>
          <w:rFonts w:ascii="GHEA Grapalat" w:hAnsi="GHEA Grapalat"/>
          <w:sz w:val="20"/>
          <w:szCs w:val="20"/>
        </w:rPr>
      </w:pPr>
    </w:p>
    <w:p w:rsidR="00305A19" w:rsidRPr="00996F2A" w:rsidRDefault="00305A19" w:rsidP="00305A19">
      <w:pPr>
        <w:rPr>
          <w:rFonts w:ascii="GHEA Grapalat" w:hAnsi="GHEA Grapalat"/>
          <w:sz w:val="20"/>
          <w:szCs w:val="20"/>
        </w:rPr>
      </w:pPr>
      <w:r w:rsidRPr="00996F2A">
        <w:rPr>
          <w:rFonts w:ascii="GHEA Grapalat" w:hAnsi="GHEA Grapalat"/>
          <w:sz w:val="20"/>
          <w:szCs w:val="20"/>
        </w:rPr>
        <w:br w:type="page"/>
      </w:r>
    </w:p>
    <w:p w:rsidR="00305A19" w:rsidRPr="00996F2A" w:rsidRDefault="00305A19" w:rsidP="00305A19">
      <w:pPr>
        <w:widowControl w:val="0"/>
        <w:spacing w:after="160"/>
        <w:ind w:firstLine="567"/>
        <w:jc w:val="both"/>
        <w:rPr>
          <w:rFonts w:ascii="GHEA Grapalat" w:hAnsi="GHEA Grapalat" w:cs="Sylfaen"/>
          <w:i/>
          <w:sz w:val="20"/>
          <w:szCs w:val="20"/>
        </w:rPr>
      </w:pPr>
      <w:r w:rsidRPr="00996F2A">
        <w:rPr>
          <w:rFonts w:ascii="GHEA Grapalat" w:hAnsi="GHEA Grapalat"/>
          <w:i/>
          <w:sz w:val="20"/>
          <w:szCs w:val="20"/>
        </w:rPr>
        <w:lastRenderedPageBreak/>
        <w:t>Уважаемый участник, прежде чем составить и подать заявку просим Вас</w:t>
      </w:r>
      <w:r w:rsidRPr="00996F2A">
        <w:rPr>
          <w:rFonts w:ascii="Calibri" w:hAnsi="Calibri" w:cs="Calibri"/>
          <w:i/>
          <w:sz w:val="20"/>
          <w:szCs w:val="20"/>
          <w:lang w:val="en-US"/>
        </w:rPr>
        <w:t> </w:t>
      </w:r>
      <w:r w:rsidRPr="00996F2A">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305A19" w:rsidRPr="00996F2A" w:rsidRDefault="00305A19" w:rsidP="00305A19">
      <w:pPr>
        <w:widowControl w:val="0"/>
        <w:spacing w:after="160"/>
        <w:ind w:firstLine="567"/>
        <w:jc w:val="both"/>
        <w:rPr>
          <w:rFonts w:ascii="GHEA Grapalat" w:hAnsi="GHEA Grapalat"/>
          <w:i/>
          <w:sz w:val="20"/>
          <w:szCs w:val="20"/>
        </w:rPr>
      </w:pPr>
    </w:p>
    <w:p w:rsidR="00305A19" w:rsidRPr="00996F2A" w:rsidRDefault="00305A19" w:rsidP="00305A19">
      <w:pPr>
        <w:widowControl w:val="0"/>
        <w:spacing w:after="160"/>
        <w:ind w:firstLine="567"/>
        <w:jc w:val="center"/>
        <w:rPr>
          <w:rFonts w:ascii="GHEA Grapalat" w:hAnsi="GHEA Grapalat" w:cs="Sylfaen"/>
          <w:b/>
          <w:sz w:val="20"/>
          <w:szCs w:val="20"/>
        </w:rPr>
      </w:pPr>
      <w:r w:rsidRPr="00996F2A">
        <w:rPr>
          <w:rFonts w:ascii="GHEA Grapalat" w:hAnsi="GHEA Grapalat"/>
          <w:sz w:val="20"/>
          <w:szCs w:val="20"/>
        </w:rPr>
        <w:br w:type="page"/>
      </w:r>
    </w:p>
    <w:p w:rsidR="00305A19" w:rsidRPr="00496FF6" w:rsidRDefault="00305A19" w:rsidP="00305A19">
      <w:pPr>
        <w:widowControl w:val="0"/>
        <w:spacing w:after="160"/>
        <w:jc w:val="center"/>
        <w:rPr>
          <w:rFonts w:ascii="GHEA Grapalat" w:hAnsi="GHEA Grapalat"/>
          <w:b/>
          <w:sz w:val="20"/>
          <w:szCs w:val="20"/>
        </w:rPr>
      </w:pPr>
      <w:r w:rsidRPr="00496FF6">
        <w:rPr>
          <w:rFonts w:ascii="GHEA Grapalat" w:hAnsi="GHEA Grapalat"/>
          <w:b/>
          <w:sz w:val="20"/>
          <w:szCs w:val="20"/>
        </w:rPr>
        <w:lastRenderedPageBreak/>
        <w:t>СОДЕРЖАНИЕ</w:t>
      </w:r>
    </w:p>
    <w:p w:rsidR="00305A19" w:rsidRPr="00496FF6" w:rsidRDefault="00305A19" w:rsidP="00305A19">
      <w:pPr>
        <w:widowControl w:val="0"/>
        <w:spacing w:after="160"/>
        <w:ind w:firstLine="567"/>
        <w:jc w:val="center"/>
        <w:rPr>
          <w:rFonts w:ascii="GHEA Grapalat" w:hAnsi="GHEA Grapalat"/>
          <w:i/>
          <w:sz w:val="20"/>
          <w:szCs w:val="20"/>
        </w:rPr>
      </w:pPr>
    </w:p>
    <w:p w:rsidR="00305A19" w:rsidRPr="00996F2A" w:rsidRDefault="00305A19" w:rsidP="00305A19">
      <w:pPr>
        <w:widowControl w:val="0"/>
        <w:rPr>
          <w:rFonts w:ascii="GHEA Grapalat" w:hAnsi="GHEA Grapalat"/>
          <w:b/>
          <w:sz w:val="20"/>
          <w:szCs w:val="20"/>
        </w:rPr>
      </w:pPr>
      <w:proofErr w:type="gramStart"/>
      <w:r w:rsidRPr="00496FF6">
        <w:rPr>
          <w:rFonts w:ascii="GHEA Grapalat" w:hAnsi="GHEA Grapalat"/>
          <w:b/>
          <w:sz w:val="20"/>
          <w:szCs w:val="20"/>
        </w:rPr>
        <w:t>ПИТАНИЕ  ДЛЯ</w:t>
      </w:r>
      <w:proofErr w:type="gramEnd"/>
      <w:r w:rsidRPr="00496FF6">
        <w:rPr>
          <w:rFonts w:ascii="GHEA Grapalat" w:hAnsi="GHEA Grapalat"/>
          <w:b/>
          <w:sz w:val="20"/>
          <w:szCs w:val="20"/>
        </w:rPr>
        <w:t xml:space="preserve"> НУЖД </w:t>
      </w:r>
      <w:r w:rsidR="00571509">
        <w:rPr>
          <w:rFonts w:ascii="GHEA Grapalat" w:hAnsi="GHEA Grapalat"/>
          <w:b/>
          <w:sz w:val="20"/>
          <w:szCs w:val="20"/>
        </w:rPr>
        <w:t>ГНКО “БЮРЕГАВАНСКАЯ БАЗОВАЯ ШКОЛА”</w:t>
      </w:r>
      <w:r w:rsidRPr="00496FF6">
        <w:rPr>
          <w:rFonts w:ascii="GHEA Grapalat" w:hAnsi="GHEA Grapalat"/>
          <w:b/>
          <w:sz w:val="20"/>
          <w:szCs w:val="20"/>
        </w:rPr>
        <w:t xml:space="preserve"> ПРИГЛАШЕНИЯ НА ЗАПРОС КОТИРОВОК, ОБЪЯВЛЕННЫЙ С ЦЕЛЬЮ ПРИОБРЕТЕНИЯ</w:t>
      </w:r>
    </w:p>
    <w:p w:rsidR="00305A19" w:rsidRPr="00996F2A" w:rsidRDefault="00305A19" w:rsidP="00305A19">
      <w:pPr>
        <w:widowControl w:val="0"/>
        <w:spacing w:after="160"/>
        <w:jc w:val="center"/>
        <w:rPr>
          <w:rFonts w:ascii="GHEA Grapalat" w:hAnsi="GHEA Grapalat" w:cs="Sylfaen"/>
          <w:b/>
          <w:sz w:val="20"/>
          <w:szCs w:val="20"/>
        </w:rPr>
      </w:pPr>
    </w:p>
    <w:p w:rsidR="00305A19" w:rsidRPr="00996F2A" w:rsidRDefault="00305A19" w:rsidP="00305A19">
      <w:pPr>
        <w:widowControl w:val="0"/>
        <w:spacing w:after="160"/>
        <w:jc w:val="center"/>
        <w:rPr>
          <w:rFonts w:ascii="GHEA Grapalat" w:hAnsi="GHEA Grapalat"/>
          <w:b/>
          <w:sz w:val="20"/>
          <w:szCs w:val="20"/>
        </w:rPr>
      </w:pPr>
      <w:r w:rsidRPr="00996F2A">
        <w:rPr>
          <w:rFonts w:ascii="GHEA Grapalat" w:hAnsi="GHEA Grapalat"/>
          <w:b/>
          <w:sz w:val="20"/>
          <w:szCs w:val="20"/>
        </w:rPr>
        <w:t>ЧАСТЬ I.</w:t>
      </w:r>
    </w:p>
    <w:p w:rsidR="00305A19" w:rsidRPr="00996F2A" w:rsidRDefault="00305A19" w:rsidP="00305A19">
      <w:pPr>
        <w:widowControl w:val="0"/>
        <w:spacing w:after="160"/>
        <w:jc w:val="center"/>
        <w:rPr>
          <w:rFonts w:ascii="GHEA Grapalat" w:hAnsi="GHEA Grapalat"/>
          <w:sz w:val="20"/>
          <w:szCs w:val="20"/>
        </w:rPr>
      </w:pPr>
    </w:p>
    <w:p w:rsidR="00305A19" w:rsidRPr="00996F2A" w:rsidRDefault="00305A19" w:rsidP="00305A19">
      <w:pPr>
        <w:widowControl w:val="0"/>
        <w:tabs>
          <w:tab w:val="left" w:pos="1134"/>
        </w:tabs>
        <w:spacing w:after="160"/>
        <w:ind w:left="1134" w:hanging="567"/>
        <w:jc w:val="both"/>
        <w:rPr>
          <w:rFonts w:ascii="GHEA Grapalat" w:hAnsi="GHEA Grapalat"/>
          <w:sz w:val="20"/>
          <w:szCs w:val="20"/>
        </w:rPr>
      </w:pPr>
      <w:r w:rsidRPr="00996F2A">
        <w:rPr>
          <w:rFonts w:ascii="GHEA Grapalat" w:hAnsi="GHEA Grapalat"/>
          <w:sz w:val="20"/>
          <w:szCs w:val="20"/>
        </w:rPr>
        <w:t>1.</w:t>
      </w:r>
      <w:r w:rsidRPr="00996F2A">
        <w:rPr>
          <w:rFonts w:ascii="GHEA Grapalat" w:hAnsi="GHEA Grapalat"/>
          <w:sz w:val="20"/>
          <w:szCs w:val="20"/>
        </w:rPr>
        <w:tab/>
        <w:t xml:space="preserve">Характеристика предмета закупки </w:t>
      </w:r>
    </w:p>
    <w:p w:rsidR="00305A19" w:rsidRPr="00996F2A" w:rsidRDefault="00305A19" w:rsidP="00305A19">
      <w:pPr>
        <w:widowControl w:val="0"/>
        <w:tabs>
          <w:tab w:val="left" w:pos="1134"/>
        </w:tabs>
        <w:spacing w:after="160"/>
        <w:ind w:left="1134" w:hanging="567"/>
        <w:jc w:val="both"/>
        <w:rPr>
          <w:rFonts w:ascii="GHEA Grapalat" w:hAnsi="GHEA Grapalat"/>
          <w:sz w:val="20"/>
          <w:szCs w:val="20"/>
        </w:rPr>
      </w:pPr>
      <w:r w:rsidRPr="00996F2A">
        <w:rPr>
          <w:rFonts w:ascii="GHEA Grapalat" w:hAnsi="GHEA Grapalat"/>
          <w:sz w:val="20"/>
          <w:szCs w:val="20"/>
        </w:rPr>
        <w:t>2.</w:t>
      </w:r>
      <w:r w:rsidRPr="00996F2A">
        <w:rPr>
          <w:rFonts w:ascii="GHEA Grapalat" w:hAnsi="GHEA Grapalat"/>
          <w:sz w:val="20"/>
          <w:szCs w:val="20"/>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305A19" w:rsidRPr="00996F2A" w:rsidRDefault="00305A19" w:rsidP="00305A19">
      <w:pPr>
        <w:widowControl w:val="0"/>
        <w:tabs>
          <w:tab w:val="left" w:pos="1134"/>
        </w:tabs>
        <w:spacing w:after="160"/>
        <w:ind w:left="1134" w:hanging="567"/>
        <w:jc w:val="both"/>
        <w:rPr>
          <w:rFonts w:ascii="GHEA Grapalat" w:hAnsi="GHEA Grapalat"/>
          <w:sz w:val="20"/>
          <w:szCs w:val="20"/>
        </w:rPr>
      </w:pPr>
      <w:r w:rsidRPr="00996F2A">
        <w:rPr>
          <w:rFonts w:ascii="GHEA Grapalat" w:hAnsi="GHEA Grapalat"/>
          <w:sz w:val="20"/>
          <w:szCs w:val="20"/>
        </w:rPr>
        <w:t>3.</w:t>
      </w:r>
      <w:r w:rsidRPr="00996F2A">
        <w:rPr>
          <w:rFonts w:ascii="GHEA Grapalat" w:hAnsi="GHEA Grapalat"/>
          <w:sz w:val="20"/>
          <w:szCs w:val="20"/>
        </w:rPr>
        <w:tab/>
        <w:t>Разъяснение приглашения и порядок внесения изменения в приглашение</w:t>
      </w:r>
    </w:p>
    <w:p w:rsidR="00305A19" w:rsidRPr="00996F2A" w:rsidRDefault="00305A19" w:rsidP="00305A19">
      <w:pPr>
        <w:widowControl w:val="0"/>
        <w:tabs>
          <w:tab w:val="left" w:pos="1134"/>
        </w:tabs>
        <w:spacing w:after="160"/>
        <w:ind w:left="1134" w:hanging="567"/>
        <w:jc w:val="both"/>
        <w:rPr>
          <w:rFonts w:ascii="GHEA Grapalat" w:hAnsi="GHEA Grapalat" w:cs="Sylfaen"/>
          <w:sz w:val="20"/>
          <w:szCs w:val="20"/>
        </w:rPr>
      </w:pPr>
      <w:r w:rsidRPr="00996F2A">
        <w:rPr>
          <w:rFonts w:ascii="GHEA Grapalat" w:hAnsi="GHEA Grapalat"/>
          <w:sz w:val="20"/>
          <w:szCs w:val="20"/>
        </w:rPr>
        <w:t>4.</w:t>
      </w:r>
      <w:r w:rsidRPr="00996F2A">
        <w:rPr>
          <w:rFonts w:ascii="GHEA Grapalat" w:hAnsi="GHEA Grapalat"/>
          <w:sz w:val="20"/>
          <w:szCs w:val="20"/>
        </w:rPr>
        <w:tab/>
        <w:t>Порядок подачи заявки</w:t>
      </w:r>
    </w:p>
    <w:p w:rsidR="00305A19" w:rsidRPr="00996F2A" w:rsidRDefault="00305A19" w:rsidP="00305A19">
      <w:pPr>
        <w:widowControl w:val="0"/>
        <w:tabs>
          <w:tab w:val="left" w:pos="1134"/>
        </w:tabs>
        <w:spacing w:after="160"/>
        <w:ind w:left="1134" w:hanging="567"/>
        <w:jc w:val="both"/>
        <w:rPr>
          <w:rFonts w:ascii="GHEA Grapalat" w:hAnsi="GHEA Grapalat"/>
          <w:sz w:val="20"/>
          <w:szCs w:val="20"/>
        </w:rPr>
      </w:pPr>
      <w:r w:rsidRPr="00996F2A">
        <w:rPr>
          <w:rFonts w:ascii="GHEA Grapalat" w:hAnsi="GHEA Grapalat"/>
          <w:sz w:val="20"/>
          <w:szCs w:val="20"/>
        </w:rPr>
        <w:t>5.</w:t>
      </w:r>
      <w:r w:rsidRPr="00996F2A">
        <w:rPr>
          <w:rFonts w:ascii="GHEA Grapalat" w:hAnsi="GHEA Grapalat"/>
          <w:sz w:val="20"/>
          <w:szCs w:val="20"/>
        </w:rPr>
        <w:tab/>
        <w:t xml:space="preserve">Ценовое предложение заявки </w:t>
      </w:r>
    </w:p>
    <w:p w:rsidR="00305A19" w:rsidRPr="00996F2A" w:rsidRDefault="00305A19" w:rsidP="00305A19">
      <w:pPr>
        <w:widowControl w:val="0"/>
        <w:tabs>
          <w:tab w:val="left" w:pos="1134"/>
        </w:tabs>
        <w:spacing w:after="160"/>
        <w:ind w:left="1134" w:hanging="567"/>
        <w:jc w:val="both"/>
        <w:rPr>
          <w:rFonts w:ascii="GHEA Grapalat" w:hAnsi="GHEA Grapalat"/>
          <w:sz w:val="20"/>
          <w:szCs w:val="20"/>
        </w:rPr>
      </w:pPr>
      <w:r w:rsidRPr="00996F2A">
        <w:rPr>
          <w:rFonts w:ascii="GHEA Grapalat" w:hAnsi="GHEA Grapalat"/>
          <w:sz w:val="20"/>
          <w:szCs w:val="20"/>
        </w:rPr>
        <w:t>6.</w:t>
      </w:r>
      <w:r w:rsidRPr="00996F2A">
        <w:rPr>
          <w:rFonts w:ascii="GHEA Grapalat" w:hAnsi="GHEA Grapalat"/>
          <w:sz w:val="20"/>
          <w:szCs w:val="20"/>
        </w:rPr>
        <w:tab/>
        <w:t xml:space="preserve">Срок действия заявки, порядок внесения изменений в заявки и их отзыва </w:t>
      </w:r>
    </w:p>
    <w:p w:rsidR="00305A19" w:rsidRPr="00996F2A" w:rsidRDefault="00305A19" w:rsidP="00305A19">
      <w:pPr>
        <w:widowControl w:val="0"/>
        <w:tabs>
          <w:tab w:val="left" w:pos="1134"/>
        </w:tabs>
        <w:spacing w:after="160"/>
        <w:ind w:left="1134" w:hanging="567"/>
        <w:jc w:val="both"/>
        <w:rPr>
          <w:rFonts w:ascii="GHEA Grapalat" w:hAnsi="GHEA Grapalat" w:cs="Sylfaen"/>
          <w:sz w:val="20"/>
          <w:szCs w:val="20"/>
        </w:rPr>
      </w:pPr>
      <w:r w:rsidRPr="00996F2A">
        <w:rPr>
          <w:rFonts w:ascii="GHEA Grapalat" w:hAnsi="GHEA Grapalat"/>
          <w:sz w:val="20"/>
          <w:szCs w:val="20"/>
        </w:rPr>
        <w:t>8.</w:t>
      </w:r>
      <w:r w:rsidRPr="00996F2A">
        <w:rPr>
          <w:rFonts w:ascii="GHEA Grapalat" w:hAnsi="GHEA Grapalat"/>
          <w:sz w:val="20"/>
          <w:szCs w:val="20"/>
        </w:rPr>
        <w:tab/>
        <w:t>Вскрытие, оценка заявок и подведение итогов</w:t>
      </w:r>
    </w:p>
    <w:p w:rsidR="00305A19" w:rsidRPr="00996F2A" w:rsidRDefault="00305A19" w:rsidP="00305A19">
      <w:pPr>
        <w:widowControl w:val="0"/>
        <w:tabs>
          <w:tab w:val="left" w:pos="1134"/>
        </w:tabs>
        <w:spacing w:after="160"/>
        <w:ind w:left="1134" w:hanging="567"/>
        <w:jc w:val="both"/>
        <w:rPr>
          <w:rFonts w:ascii="GHEA Grapalat" w:hAnsi="GHEA Grapalat"/>
          <w:sz w:val="20"/>
          <w:szCs w:val="20"/>
        </w:rPr>
      </w:pPr>
      <w:r w:rsidRPr="00996F2A">
        <w:rPr>
          <w:rFonts w:ascii="GHEA Grapalat" w:hAnsi="GHEA Grapalat"/>
          <w:sz w:val="20"/>
          <w:szCs w:val="20"/>
        </w:rPr>
        <w:t>9.</w:t>
      </w:r>
      <w:r w:rsidRPr="00996F2A">
        <w:rPr>
          <w:rFonts w:ascii="GHEA Grapalat" w:hAnsi="GHEA Grapalat"/>
          <w:sz w:val="20"/>
          <w:szCs w:val="20"/>
        </w:rPr>
        <w:tab/>
        <w:t>Заключение договора</w:t>
      </w:r>
    </w:p>
    <w:p w:rsidR="00305A19" w:rsidRPr="00996F2A" w:rsidRDefault="00305A19" w:rsidP="00305A19">
      <w:pPr>
        <w:widowControl w:val="0"/>
        <w:tabs>
          <w:tab w:val="left" w:pos="1134"/>
        </w:tabs>
        <w:spacing w:after="160"/>
        <w:ind w:left="1134" w:hanging="567"/>
        <w:jc w:val="both"/>
        <w:rPr>
          <w:rFonts w:ascii="GHEA Grapalat" w:hAnsi="GHEA Grapalat"/>
          <w:sz w:val="20"/>
          <w:szCs w:val="20"/>
        </w:rPr>
      </w:pPr>
      <w:r w:rsidRPr="00996F2A">
        <w:rPr>
          <w:rFonts w:ascii="GHEA Grapalat" w:hAnsi="GHEA Grapalat"/>
          <w:sz w:val="20"/>
          <w:szCs w:val="20"/>
        </w:rPr>
        <w:t>10.</w:t>
      </w:r>
      <w:r w:rsidRPr="00996F2A">
        <w:rPr>
          <w:rFonts w:ascii="GHEA Grapalat" w:hAnsi="GHEA Grapalat"/>
          <w:sz w:val="20"/>
          <w:szCs w:val="20"/>
        </w:rPr>
        <w:tab/>
        <w:t xml:space="preserve">Обеспечения </w:t>
      </w:r>
      <w:proofErr w:type="gramStart"/>
      <w:r w:rsidRPr="00996F2A">
        <w:rPr>
          <w:rFonts w:ascii="GHEA Grapalat" w:hAnsi="GHEA Grapalat"/>
          <w:sz w:val="20"/>
          <w:szCs w:val="20"/>
        </w:rPr>
        <w:t>квалификации  и</w:t>
      </w:r>
      <w:proofErr w:type="gramEnd"/>
      <w:r w:rsidRPr="00996F2A">
        <w:rPr>
          <w:rFonts w:ascii="GHEA Grapalat" w:hAnsi="GHEA Grapalat"/>
          <w:sz w:val="20"/>
          <w:szCs w:val="20"/>
        </w:rPr>
        <w:t xml:space="preserve"> договора </w:t>
      </w:r>
    </w:p>
    <w:p w:rsidR="00305A19" w:rsidRPr="00996F2A" w:rsidRDefault="00305A19" w:rsidP="00305A19">
      <w:pPr>
        <w:widowControl w:val="0"/>
        <w:tabs>
          <w:tab w:val="left" w:pos="1134"/>
        </w:tabs>
        <w:spacing w:after="160"/>
        <w:ind w:left="1134" w:hanging="567"/>
        <w:jc w:val="both"/>
        <w:rPr>
          <w:rFonts w:ascii="GHEA Grapalat" w:hAnsi="GHEA Grapalat"/>
          <w:sz w:val="20"/>
          <w:szCs w:val="20"/>
        </w:rPr>
      </w:pPr>
      <w:r w:rsidRPr="00996F2A">
        <w:rPr>
          <w:rFonts w:ascii="GHEA Grapalat" w:hAnsi="GHEA Grapalat"/>
          <w:sz w:val="20"/>
          <w:szCs w:val="20"/>
        </w:rPr>
        <w:t>11.</w:t>
      </w:r>
      <w:r w:rsidRPr="00996F2A">
        <w:rPr>
          <w:rFonts w:ascii="GHEA Grapalat" w:hAnsi="GHEA Grapalat"/>
          <w:sz w:val="20"/>
          <w:szCs w:val="20"/>
        </w:rPr>
        <w:tab/>
        <w:t xml:space="preserve">Объявление процедуры несостоявшейся </w:t>
      </w:r>
    </w:p>
    <w:p w:rsidR="00305A19" w:rsidRPr="00996F2A" w:rsidRDefault="00305A19" w:rsidP="00305A19">
      <w:pPr>
        <w:widowControl w:val="0"/>
        <w:tabs>
          <w:tab w:val="left" w:pos="1134"/>
        </w:tabs>
        <w:spacing w:after="160"/>
        <w:ind w:left="1134" w:hanging="567"/>
        <w:jc w:val="both"/>
        <w:rPr>
          <w:rFonts w:ascii="GHEA Grapalat" w:hAnsi="GHEA Grapalat"/>
          <w:sz w:val="20"/>
          <w:szCs w:val="20"/>
        </w:rPr>
      </w:pPr>
      <w:r w:rsidRPr="00996F2A">
        <w:rPr>
          <w:rFonts w:ascii="GHEA Grapalat" w:hAnsi="GHEA Grapalat"/>
          <w:sz w:val="20"/>
          <w:szCs w:val="20"/>
        </w:rPr>
        <w:t>12.</w:t>
      </w:r>
      <w:r w:rsidRPr="00996F2A">
        <w:rPr>
          <w:rFonts w:ascii="GHEA Grapalat" w:hAnsi="GHEA Grapalat"/>
          <w:sz w:val="20"/>
          <w:szCs w:val="20"/>
        </w:rPr>
        <w:tab/>
        <w:t>Право участника и порядок обжалования им действий и (или) принятых решений, связанных с процессом закупки</w:t>
      </w:r>
    </w:p>
    <w:p w:rsidR="00305A19" w:rsidRPr="00996F2A" w:rsidRDefault="00305A19" w:rsidP="00305A19">
      <w:pPr>
        <w:widowControl w:val="0"/>
        <w:spacing w:after="160"/>
        <w:jc w:val="center"/>
        <w:rPr>
          <w:rFonts w:ascii="GHEA Grapalat" w:hAnsi="GHEA Grapalat"/>
          <w:b/>
          <w:sz w:val="20"/>
          <w:szCs w:val="20"/>
        </w:rPr>
      </w:pPr>
    </w:p>
    <w:p w:rsidR="00305A19" w:rsidRPr="00996F2A" w:rsidRDefault="00305A19" w:rsidP="00305A19">
      <w:pPr>
        <w:widowControl w:val="0"/>
        <w:spacing w:after="160"/>
        <w:jc w:val="center"/>
        <w:rPr>
          <w:rFonts w:ascii="GHEA Grapalat" w:hAnsi="GHEA Grapalat"/>
          <w:b/>
          <w:sz w:val="20"/>
          <w:szCs w:val="20"/>
        </w:rPr>
      </w:pPr>
    </w:p>
    <w:p w:rsidR="00305A19" w:rsidRPr="00996F2A" w:rsidRDefault="00305A19" w:rsidP="00305A19">
      <w:pPr>
        <w:widowControl w:val="0"/>
        <w:spacing w:after="160"/>
        <w:jc w:val="center"/>
        <w:rPr>
          <w:rFonts w:ascii="GHEA Grapalat" w:hAnsi="GHEA Grapalat"/>
          <w:b/>
          <w:sz w:val="20"/>
          <w:szCs w:val="20"/>
        </w:rPr>
      </w:pPr>
      <w:r w:rsidRPr="00996F2A">
        <w:rPr>
          <w:rFonts w:ascii="GHEA Grapalat" w:hAnsi="GHEA Grapalat"/>
          <w:b/>
          <w:sz w:val="20"/>
          <w:szCs w:val="20"/>
        </w:rPr>
        <w:t xml:space="preserve">ЧАСТЬ II. </w:t>
      </w:r>
    </w:p>
    <w:p w:rsidR="00305A19" w:rsidRPr="00996F2A" w:rsidRDefault="00305A19" w:rsidP="00305A19">
      <w:pPr>
        <w:widowControl w:val="0"/>
        <w:spacing w:after="160"/>
        <w:jc w:val="center"/>
        <w:rPr>
          <w:rFonts w:ascii="GHEA Grapalat" w:hAnsi="GHEA Grapalat"/>
          <w:b/>
          <w:sz w:val="20"/>
          <w:szCs w:val="20"/>
        </w:rPr>
      </w:pPr>
    </w:p>
    <w:p w:rsidR="00305A19" w:rsidRPr="00996F2A" w:rsidRDefault="00305A19" w:rsidP="00305A19">
      <w:pPr>
        <w:widowControl w:val="0"/>
        <w:spacing w:after="160"/>
        <w:jc w:val="center"/>
        <w:rPr>
          <w:rFonts w:ascii="GHEA Grapalat" w:hAnsi="GHEA Grapalat"/>
          <w:b/>
          <w:sz w:val="20"/>
          <w:szCs w:val="20"/>
        </w:rPr>
      </w:pPr>
      <w:r w:rsidRPr="00996F2A">
        <w:rPr>
          <w:rFonts w:ascii="GHEA Grapalat" w:hAnsi="GHEA Grapalat"/>
          <w:b/>
          <w:sz w:val="20"/>
          <w:szCs w:val="20"/>
        </w:rPr>
        <w:t xml:space="preserve">ИНСТРУКЦИЯ ПО ПОДГОТОВКЕ ЗАЯВКИ </w:t>
      </w:r>
      <w:r w:rsidRPr="00996F2A">
        <w:rPr>
          <w:rFonts w:ascii="GHEA Grapalat" w:hAnsi="GHEA Grapalat"/>
          <w:b/>
          <w:sz w:val="20"/>
          <w:szCs w:val="20"/>
        </w:rPr>
        <w:br/>
        <w:t xml:space="preserve">НА </w:t>
      </w:r>
      <w:proofErr w:type="gramStart"/>
      <w:r w:rsidRPr="00996F2A">
        <w:rPr>
          <w:rFonts w:ascii="GHEA Grapalat" w:hAnsi="GHEA Grapalat"/>
          <w:b/>
          <w:sz w:val="20"/>
          <w:szCs w:val="20"/>
        </w:rPr>
        <w:t>ЗАПРОСЕ  КОТИРОВОК</w:t>
      </w:r>
      <w:proofErr w:type="gramEnd"/>
    </w:p>
    <w:p w:rsidR="00305A19" w:rsidRPr="00996F2A" w:rsidRDefault="00305A19" w:rsidP="00305A19">
      <w:pPr>
        <w:widowControl w:val="0"/>
        <w:spacing w:after="160"/>
        <w:jc w:val="center"/>
        <w:rPr>
          <w:rFonts w:ascii="GHEA Grapalat" w:hAnsi="GHEA Grapalat"/>
          <w:b/>
          <w:sz w:val="20"/>
          <w:szCs w:val="20"/>
        </w:rPr>
      </w:pPr>
    </w:p>
    <w:p w:rsidR="00305A19" w:rsidRPr="00996F2A" w:rsidRDefault="00305A19" w:rsidP="00305A19">
      <w:pPr>
        <w:widowControl w:val="0"/>
        <w:tabs>
          <w:tab w:val="left" w:pos="1134"/>
        </w:tabs>
        <w:spacing w:after="160"/>
        <w:ind w:left="1134" w:hanging="567"/>
        <w:jc w:val="both"/>
        <w:rPr>
          <w:rFonts w:ascii="GHEA Grapalat" w:hAnsi="GHEA Grapalat"/>
          <w:sz w:val="20"/>
          <w:szCs w:val="20"/>
        </w:rPr>
      </w:pPr>
      <w:r w:rsidRPr="00996F2A">
        <w:rPr>
          <w:rFonts w:ascii="GHEA Grapalat" w:hAnsi="GHEA Grapalat"/>
          <w:sz w:val="20"/>
          <w:szCs w:val="20"/>
        </w:rPr>
        <w:t>1.</w:t>
      </w:r>
      <w:r w:rsidRPr="00996F2A">
        <w:rPr>
          <w:rFonts w:ascii="GHEA Grapalat" w:hAnsi="GHEA Grapalat"/>
          <w:sz w:val="20"/>
          <w:szCs w:val="20"/>
        </w:rPr>
        <w:tab/>
        <w:t>Общие положения</w:t>
      </w:r>
    </w:p>
    <w:p w:rsidR="00305A19" w:rsidRPr="00996F2A" w:rsidRDefault="00305A19" w:rsidP="00305A19">
      <w:pPr>
        <w:widowControl w:val="0"/>
        <w:tabs>
          <w:tab w:val="left" w:pos="1134"/>
        </w:tabs>
        <w:spacing w:after="160"/>
        <w:ind w:left="1134" w:hanging="567"/>
        <w:jc w:val="both"/>
        <w:rPr>
          <w:rFonts w:ascii="GHEA Grapalat" w:hAnsi="GHEA Grapalat"/>
          <w:sz w:val="20"/>
          <w:szCs w:val="20"/>
        </w:rPr>
      </w:pPr>
      <w:r w:rsidRPr="00996F2A">
        <w:rPr>
          <w:rFonts w:ascii="GHEA Grapalat" w:hAnsi="GHEA Grapalat"/>
          <w:sz w:val="20"/>
          <w:szCs w:val="20"/>
        </w:rPr>
        <w:t>2.</w:t>
      </w:r>
      <w:r w:rsidRPr="00996F2A">
        <w:rPr>
          <w:rFonts w:ascii="GHEA Grapalat" w:hAnsi="GHEA Grapalat"/>
          <w:sz w:val="20"/>
          <w:szCs w:val="20"/>
        </w:rPr>
        <w:tab/>
        <w:t>Заявка на процедуру</w:t>
      </w:r>
    </w:p>
    <w:p w:rsidR="00305A19" w:rsidRPr="00996F2A" w:rsidRDefault="00305A19" w:rsidP="00305A19">
      <w:pPr>
        <w:widowControl w:val="0"/>
        <w:tabs>
          <w:tab w:val="left" w:pos="1134"/>
        </w:tabs>
        <w:spacing w:after="160"/>
        <w:ind w:left="1134" w:hanging="567"/>
        <w:jc w:val="both"/>
        <w:rPr>
          <w:rFonts w:ascii="GHEA Grapalat" w:hAnsi="GHEA Grapalat"/>
          <w:spacing w:val="-6"/>
          <w:sz w:val="20"/>
          <w:szCs w:val="20"/>
        </w:rPr>
      </w:pPr>
      <w:r w:rsidRPr="00996F2A">
        <w:rPr>
          <w:rFonts w:ascii="GHEA Grapalat" w:hAnsi="GHEA Grapalat"/>
          <w:sz w:val="20"/>
          <w:szCs w:val="20"/>
        </w:rPr>
        <w:t>3.</w:t>
      </w:r>
      <w:r w:rsidRPr="00996F2A">
        <w:rPr>
          <w:rFonts w:ascii="GHEA Grapalat" w:hAnsi="GHEA Grapalat"/>
          <w:sz w:val="20"/>
          <w:szCs w:val="20"/>
        </w:rPr>
        <w:tab/>
        <w:t>Приложения № 1-</w:t>
      </w:r>
      <w:r w:rsidRPr="00996F2A">
        <w:rPr>
          <w:rFonts w:ascii="GHEA Grapalat" w:hAnsi="GHEA Grapalat"/>
          <w:spacing w:val="-6"/>
          <w:sz w:val="20"/>
          <w:szCs w:val="20"/>
        </w:rPr>
        <w:br w:type="page"/>
      </w:r>
    </w:p>
    <w:p w:rsidR="00305A19" w:rsidRPr="00996F2A" w:rsidRDefault="00305A19" w:rsidP="00305A19">
      <w:pPr>
        <w:widowControl w:val="0"/>
        <w:spacing w:after="160"/>
        <w:ind w:hanging="567"/>
        <w:jc w:val="both"/>
        <w:rPr>
          <w:rFonts w:ascii="GHEA Grapalat" w:hAnsi="GHEA Grapalat"/>
          <w:spacing w:val="-6"/>
          <w:sz w:val="20"/>
          <w:szCs w:val="20"/>
        </w:rPr>
      </w:pPr>
      <w:r w:rsidRPr="00996F2A">
        <w:rPr>
          <w:rFonts w:ascii="GHEA Grapalat" w:hAnsi="GHEA Grapalat"/>
          <w:spacing w:val="-6"/>
          <w:sz w:val="20"/>
          <w:szCs w:val="20"/>
        </w:rPr>
        <w:lastRenderedPageBreak/>
        <w:t xml:space="preserve">               Настоящее Приглашение предоставляется в дополнение к объявлению об открытом конкурсе, проводимом под кодом </w:t>
      </w:r>
      <w:r w:rsidR="00571509">
        <w:rPr>
          <w:rFonts w:ascii="GHEA Grapalat" w:hAnsi="GHEA Grapalat"/>
          <w:spacing w:val="-6"/>
          <w:sz w:val="20"/>
          <w:szCs w:val="20"/>
        </w:rPr>
        <w:t>BHD-GHAPDZB-26/1</w:t>
      </w:r>
      <w:r>
        <w:rPr>
          <w:rFonts w:ascii="GHEA Grapalat" w:hAnsi="GHEA Grapalat"/>
          <w:spacing w:val="-6"/>
          <w:sz w:val="20"/>
          <w:szCs w:val="20"/>
        </w:rPr>
        <w:t xml:space="preserve"> </w:t>
      </w:r>
      <w:r w:rsidRPr="00996F2A">
        <w:rPr>
          <w:rFonts w:ascii="GHEA Grapalat" w:hAnsi="GHEA Grapalat"/>
          <w:spacing w:val="-6"/>
          <w:sz w:val="20"/>
          <w:szCs w:val="20"/>
        </w:rPr>
        <w:t>(далее — процедура).</w:t>
      </w:r>
    </w:p>
    <w:p w:rsidR="00305A19" w:rsidRPr="00996F2A" w:rsidRDefault="00305A19" w:rsidP="00305A19">
      <w:pPr>
        <w:pStyle w:val="aa"/>
        <w:widowControl w:val="0"/>
        <w:spacing w:after="160"/>
        <w:ind w:firstLine="567"/>
        <w:rPr>
          <w:rFonts w:ascii="GHEA Grapalat" w:hAnsi="GHEA Grapalat"/>
          <w:i/>
          <w:sz w:val="20"/>
          <w:szCs w:val="20"/>
        </w:rPr>
      </w:pPr>
      <w:r w:rsidRPr="00996F2A">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996F2A">
        <w:rPr>
          <w:rFonts w:ascii="Calibri" w:hAnsi="Calibri" w:cs="Calibri"/>
          <w:sz w:val="20"/>
          <w:szCs w:val="20"/>
          <w:lang w:val="en-US"/>
        </w:rPr>
        <w:t> </w:t>
      </w:r>
      <w:r w:rsidRPr="00996F2A">
        <w:rPr>
          <w:rFonts w:ascii="GHEA Grapalat" w:hAnsi="GHEA Grapalat"/>
          <w:sz w:val="20"/>
          <w:szCs w:val="20"/>
        </w:rPr>
        <w:t>4</w:t>
      </w:r>
      <w:r w:rsidRPr="00996F2A">
        <w:rPr>
          <w:rFonts w:ascii="Calibri" w:hAnsi="Calibri" w:cs="Calibri"/>
          <w:sz w:val="20"/>
          <w:szCs w:val="20"/>
          <w:lang w:val="en-US"/>
        </w:rPr>
        <w:t> </w:t>
      </w:r>
      <w:r w:rsidRPr="00996F2A">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Pr="00996F2A">
        <w:rPr>
          <w:rFonts w:ascii="GHEA Grapalat" w:hAnsi="GHEA Grapalat"/>
          <w:b/>
          <w:sz w:val="20"/>
          <w:szCs w:val="20"/>
        </w:rPr>
        <w:t xml:space="preserve"> </w:t>
      </w:r>
      <w:r w:rsidR="00571509">
        <w:rPr>
          <w:rFonts w:ascii="GHEA Grapalat" w:hAnsi="GHEA Grapalat"/>
          <w:b/>
          <w:sz w:val="20"/>
          <w:szCs w:val="20"/>
        </w:rPr>
        <w:t>ГНКО “БЮРЕГАВАНСКАЯ БАЗОВАЯ ШКОЛА”</w:t>
      </w:r>
      <w:r w:rsidRPr="00020155" w:rsidDel="00275621">
        <w:rPr>
          <w:rFonts w:ascii="GHEA Grapalat" w:hAnsi="GHEA Grapalat"/>
          <w:b/>
          <w:sz w:val="20"/>
          <w:szCs w:val="20"/>
        </w:rPr>
        <w:t xml:space="preserve"> </w:t>
      </w:r>
      <w:r w:rsidRPr="00996F2A">
        <w:rPr>
          <w:rFonts w:ascii="GHEA Grapalat" w:hAnsi="GHEA Grapalat"/>
          <w:sz w:val="20"/>
          <w:szCs w:val="20"/>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305A19" w:rsidRPr="00996F2A" w:rsidRDefault="00305A19" w:rsidP="00305A19">
      <w:pPr>
        <w:widowControl w:val="0"/>
        <w:spacing w:after="160"/>
        <w:ind w:firstLine="567"/>
        <w:jc w:val="both"/>
        <w:rPr>
          <w:rFonts w:ascii="GHEA Grapalat" w:hAnsi="GHEA Grapalat"/>
          <w:sz w:val="20"/>
          <w:szCs w:val="20"/>
        </w:rPr>
      </w:pPr>
      <w:r w:rsidRPr="00996F2A">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305A19" w:rsidRPr="00996F2A" w:rsidRDefault="00305A19" w:rsidP="00305A19">
      <w:pPr>
        <w:widowControl w:val="0"/>
        <w:spacing w:after="160"/>
        <w:ind w:firstLine="567"/>
        <w:jc w:val="both"/>
        <w:rPr>
          <w:rFonts w:ascii="GHEA Grapalat" w:hAnsi="GHEA Grapalat" w:cs="Times Armenian"/>
          <w:sz w:val="20"/>
          <w:szCs w:val="20"/>
        </w:rPr>
      </w:pPr>
      <w:r w:rsidRPr="00996F2A">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05A19" w:rsidRPr="00996F2A" w:rsidRDefault="00305A19" w:rsidP="00305A19">
      <w:pPr>
        <w:pStyle w:val="23"/>
        <w:widowControl w:val="0"/>
        <w:spacing w:after="160" w:line="240" w:lineRule="auto"/>
        <w:ind w:firstLine="567"/>
        <w:rPr>
          <w:rFonts w:ascii="GHEA Grapalat" w:hAnsi="GHEA Grapalat"/>
        </w:rPr>
      </w:pPr>
      <w:r w:rsidRPr="00996F2A">
        <w:rPr>
          <w:rFonts w:ascii="GHEA Grapalat" w:hAnsi="GHEA Grapalat"/>
        </w:rPr>
        <w:t>Адрес электронной почты секретаря оценочной комиссии "</w:t>
      </w:r>
      <w:r w:rsidR="00571509" w:rsidRPr="00571509">
        <w:rPr>
          <w:rFonts w:ascii="GHEA Grapalat" w:hAnsi="GHEA Grapalat"/>
        </w:rPr>
        <w:t xml:space="preserve">protender.itender@gmail.com </w:t>
      </w:r>
      <w:r w:rsidRPr="00996F2A">
        <w:rPr>
          <w:rFonts w:ascii="GHEA Grapalat" w:hAnsi="GHEA Grapalat"/>
        </w:rPr>
        <w:t>".</w:t>
      </w:r>
    </w:p>
    <w:p w:rsidR="00305A19" w:rsidRPr="00996F2A" w:rsidRDefault="00305A19" w:rsidP="00305A19">
      <w:pPr>
        <w:widowControl w:val="0"/>
        <w:spacing w:after="160"/>
        <w:jc w:val="center"/>
        <w:rPr>
          <w:rFonts w:ascii="GHEA Grapalat" w:hAnsi="GHEA Grapalat"/>
          <w:sz w:val="20"/>
          <w:szCs w:val="20"/>
        </w:rPr>
      </w:pPr>
      <w:r w:rsidRPr="00996F2A">
        <w:rPr>
          <w:rFonts w:ascii="GHEA Grapalat" w:hAnsi="GHEA Grapalat"/>
          <w:sz w:val="20"/>
          <w:szCs w:val="20"/>
        </w:rPr>
        <w:br w:type="page"/>
      </w:r>
      <w:r w:rsidRPr="00996F2A">
        <w:rPr>
          <w:rFonts w:ascii="GHEA Grapalat" w:hAnsi="GHEA Grapalat"/>
          <w:sz w:val="20"/>
          <w:szCs w:val="20"/>
        </w:rPr>
        <w:lastRenderedPageBreak/>
        <w:t>ЧАСТЬ I</w:t>
      </w:r>
    </w:p>
    <w:p w:rsidR="00305A19" w:rsidRPr="00996F2A" w:rsidRDefault="00305A19" w:rsidP="00305A19">
      <w:pPr>
        <w:pStyle w:val="3"/>
        <w:keepNext w:val="0"/>
        <w:widowControl w:val="0"/>
        <w:spacing w:after="160" w:line="240" w:lineRule="auto"/>
        <w:rPr>
          <w:rFonts w:ascii="GHEA Grapalat" w:hAnsi="GHEA Grapalat"/>
        </w:rPr>
      </w:pPr>
    </w:p>
    <w:p w:rsidR="00305A19" w:rsidRPr="00996F2A" w:rsidRDefault="00305A19" w:rsidP="00305A19">
      <w:pPr>
        <w:widowControl w:val="0"/>
        <w:spacing w:after="160"/>
        <w:jc w:val="center"/>
        <w:rPr>
          <w:rFonts w:ascii="GHEA Grapalat" w:hAnsi="GHEA Grapalat" w:cs="Sylfaen"/>
          <w:b/>
          <w:sz w:val="20"/>
          <w:szCs w:val="20"/>
        </w:rPr>
      </w:pPr>
      <w:r w:rsidRPr="00996F2A">
        <w:rPr>
          <w:rFonts w:ascii="GHEA Grapalat" w:hAnsi="GHEA Grapalat"/>
          <w:b/>
          <w:sz w:val="20"/>
          <w:szCs w:val="20"/>
        </w:rPr>
        <w:t>1. ХАРАКТЕРИСТИКА ПРЕДМЕТА ЗАКУПКИ</w:t>
      </w:r>
    </w:p>
    <w:p w:rsidR="00305A19" w:rsidRPr="00996F2A" w:rsidRDefault="00305A19" w:rsidP="00305A19">
      <w:pPr>
        <w:pStyle w:val="3"/>
        <w:keepNext w:val="0"/>
        <w:widowControl w:val="0"/>
        <w:tabs>
          <w:tab w:val="left" w:pos="1134"/>
        </w:tabs>
        <w:spacing w:after="160" w:line="240" w:lineRule="auto"/>
        <w:ind w:firstLine="567"/>
        <w:jc w:val="both"/>
        <w:rPr>
          <w:rFonts w:ascii="GHEA Grapalat" w:hAnsi="GHEA Grapalat"/>
          <w:i w:val="0"/>
        </w:rPr>
      </w:pPr>
      <w:r w:rsidRPr="00996F2A">
        <w:rPr>
          <w:rFonts w:ascii="GHEA Grapalat" w:hAnsi="GHEA Grapalat"/>
          <w:i w:val="0"/>
        </w:rPr>
        <w:t>1.1.</w:t>
      </w:r>
      <w:r w:rsidRPr="00996F2A">
        <w:rPr>
          <w:rFonts w:ascii="GHEA Grapalat" w:hAnsi="GHEA Grapalat"/>
          <w:i w:val="0"/>
        </w:rPr>
        <w:tab/>
        <w:t>Предметом закупки является приобретение "</w:t>
      </w:r>
      <w:r w:rsidRPr="00496FF6">
        <w:rPr>
          <w:rFonts w:ascii="GHEA Grapalat" w:hAnsi="GHEA Grapalat"/>
          <w:b/>
          <w:i w:val="0"/>
        </w:rPr>
        <w:t xml:space="preserve"> питание</w:t>
      </w:r>
      <w:r w:rsidRPr="00496FF6">
        <w:rPr>
          <w:rFonts w:ascii="GHEA Grapalat" w:hAnsi="GHEA Grapalat"/>
          <w:i w:val="0"/>
        </w:rPr>
        <w:t xml:space="preserve"> </w:t>
      </w:r>
      <w:r w:rsidRPr="00996F2A">
        <w:rPr>
          <w:rFonts w:ascii="GHEA Grapalat" w:hAnsi="GHEA Grapalat"/>
          <w:i w:val="0"/>
        </w:rPr>
        <w:t xml:space="preserve">" (далее — также товар) для нужд </w:t>
      </w:r>
      <w:r w:rsidR="00571509">
        <w:rPr>
          <w:rFonts w:ascii="GHEA Grapalat" w:hAnsi="GHEA Grapalat"/>
          <w:i w:val="0"/>
        </w:rPr>
        <w:t>ГНКО “БЮРЕГАВАНСКАЯ БАЗОВАЯ ШКОЛА”</w:t>
      </w:r>
      <w:r w:rsidRPr="00996F2A">
        <w:rPr>
          <w:rFonts w:ascii="GHEA Grapalat" w:hAnsi="GHEA Grapalat"/>
          <w:i w:val="0"/>
        </w:rPr>
        <w:t>, которые сгруппированы в лоты "</w:t>
      </w:r>
      <w:r w:rsidR="00571509" w:rsidRPr="00571509">
        <w:rPr>
          <w:rFonts w:ascii="GHEA Grapalat" w:hAnsi="GHEA Grapalat"/>
          <w:i w:val="0"/>
        </w:rPr>
        <w:t>20</w:t>
      </w:r>
      <w:r w:rsidRPr="00996F2A">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305A19" w:rsidRPr="00571509" w:rsidTr="00FE018C">
        <w:trPr>
          <w:jc w:val="center"/>
        </w:trPr>
        <w:tc>
          <w:tcPr>
            <w:tcW w:w="2776" w:type="dxa"/>
            <w:gridSpan w:val="2"/>
            <w:vAlign w:val="center"/>
          </w:tcPr>
          <w:p w:rsidR="00305A19" w:rsidRPr="00571509" w:rsidRDefault="00305A19" w:rsidP="00FE018C">
            <w:pPr>
              <w:pStyle w:val="23"/>
              <w:widowControl w:val="0"/>
              <w:spacing w:after="120" w:line="240" w:lineRule="auto"/>
              <w:ind w:firstLine="0"/>
              <w:jc w:val="center"/>
              <w:rPr>
                <w:rFonts w:ascii="GHEA Grapalat" w:hAnsi="GHEA Grapalat"/>
                <w:b/>
                <w:i/>
                <w:sz w:val="16"/>
                <w:szCs w:val="16"/>
              </w:rPr>
            </w:pPr>
            <w:r w:rsidRPr="00571509">
              <w:rPr>
                <w:rFonts w:ascii="GHEA Grapalat" w:hAnsi="GHEA Grapalat"/>
                <w:b/>
                <w:i/>
                <w:sz w:val="16"/>
                <w:szCs w:val="16"/>
              </w:rPr>
              <w:t>Лотов</w:t>
            </w:r>
          </w:p>
        </w:tc>
        <w:tc>
          <w:tcPr>
            <w:tcW w:w="6458" w:type="dxa"/>
            <w:vMerge w:val="restart"/>
            <w:vAlign w:val="center"/>
          </w:tcPr>
          <w:p w:rsidR="00305A19" w:rsidRPr="00571509" w:rsidRDefault="00305A19" w:rsidP="00FE018C">
            <w:pPr>
              <w:pStyle w:val="23"/>
              <w:widowControl w:val="0"/>
              <w:spacing w:after="120" w:line="240" w:lineRule="auto"/>
              <w:ind w:firstLine="0"/>
              <w:jc w:val="center"/>
              <w:rPr>
                <w:rFonts w:ascii="GHEA Grapalat" w:hAnsi="GHEA Grapalat"/>
                <w:b/>
                <w:i/>
                <w:sz w:val="16"/>
                <w:szCs w:val="16"/>
              </w:rPr>
            </w:pPr>
            <w:r w:rsidRPr="00571509">
              <w:rPr>
                <w:rFonts w:ascii="GHEA Grapalat" w:hAnsi="GHEA Grapalat"/>
                <w:b/>
                <w:i/>
                <w:sz w:val="16"/>
                <w:szCs w:val="16"/>
              </w:rPr>
              <w:t>Наименование лота</w:t>
            </w:r>
          </w:p>
        </w:tc>
      </w:tr>
      <w:tr w:rsidR="00305A19" w:rsidRPr="00571509" w:rsidTr="00FE018C">
        <w:trPr>
          <w:jc w:val="center"/>
        </w:trPr>
        <w:tc>
          <w:tcPr>
            <w:tcW w:w="1530" w:type="dxa"/>
            <w:vAlign w:val="center"/>
          </w:tcPr>
          <w:p w:rsidR="00305A19" w:rsidRPr="00571509" w:rsidRDefault="00305A19" w:rsidP="00FE018C">
            <w:pPr>
              <w:pStyle w:val="23"/>
              <w:widowControl w:val="0"/>
              <w:spacing w:after="120" w:line="240" w:lineRule="auto"/>
              <w:ind w:firstLine="0"/>
              <w:jc w:val="center"/>
              <w:rPr>
                <w:rFonts w:ascii="GHEA Grapalat" w:hAnsi="GHEA Grapalat"/>
                <w:sz w:val="16"/>
                <w:szCs w:val="16"/>
              </w:rPr>
            </w:pPr>
            <w:r w:rsidRPr="00571509">
              <w:rPr>
                <w:rFonts w:ascii="GHEA Grapalat" w:hAnsi="GHEA Grapalat"/>
                <w:b/>
                <w:i/>
                <w:sz w:val="16"/>
                <w:szCs w:val="16"/>
              </w:rPr>
              <w:t>Номера</w:t>
            </w:r>
          </w:p>
        </w:tc>
        <w:tc>
          <w:tcPr>
            <w:tcW w:w="1246" w:type="dxa"/>
            <w:vAlign w:val="center"/>
          </w:tcPr>
          <w:p w:rsidR="00305A19" w:rsidRPr="00571509" w:rsidRDefault="00305A19" w:rsidP="00FE018C">
            <w:pPr>
              <w:pStyle w:val="23"/>
              <w:widowControl w:val="0"/>
              <w:spacing w:after="120" w:line="240" w:lineRule="auto"/>
              <w:ind w:firstLine="0"/>
              <w:jc w:val="center"/>
              <w:rPr>
                <w:rFonts w:ascii="GHEA Grapalat" w:hAnsi="GHEA Grapalat"/>
                <w:b/>
                <w:i/>
                <w:sz w:val="16"/>
                <w:szCs w:val="16"/>
              </w:rPr>
            </w:pPr>
            <w:r w:rsidRPr="00571509">
              <w:rPr>
                <w:rFonts w:ascii="GHEA Grapalat" w:hAnsi="GHEA Grapalat"/>
                <w:b/>
                <w:i/>
                <w:sz w:val="16"/>
                <w:szCs w:val="16"/>
              </w:rPr>
              <w:t>Цена закупки</w:t>
            </w:r>
          </w:p>
        </w:tc>
        <w:tc>
          <w:tcPr>
            <w:tcW w:w="6458" w:type="dxa"/>
            <w:vMerge/>
            <w:vAlign w:val="center"/>
          </w:tcPr>
          <w:p w:rsidR="00305A19" w:rsidRPr="00571509" w:rsidRDefault="00305A19" w:rsidP="00FE018C">
            <w:pPr>
              <w:pStyle w:val="23"/>
              <w:widowControl w:val="0"/>
              <w:spacing w:after="120" w:line="240" w:lineRule="auto"/>
              <w:ind w:firstLine="0"/>
              <w:rPr>
                <w:rFonts w:ascii="GHEA Grapalat" w:hAnsi="GHEA Grapalat"/>
                <w:b/>
                <w:i/>
                <w:sz w:val="16"/>
                <w:szCs w:val="16"/>
              </w:rPr>
            </w:pPr>
          </w:p>
        </w:tc>
      </w:tr>
      <w:tr w:rsidR="00571509" w:rsidRPr="00571509" w:rsidTr="00AF6F02">
        <w:trPr>
          <w:trHeight w:val="154"/>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15811100</w:t>
            </w:r>
          </w:p>
        </w:tc>
        <w:tc>
          <w:tcPr>
            <w:tcW w:w="6458" w:type="dxa"/>
          </w:tcPr>
          <w:p w:rsidR="00571509" w:rsidRPr="00571509" w:rsidRDefault="00571509" w:rsidP="00571509">
            <w:pPr>
              <w:rPr>
                <w:rFonts w:ascii="GHEA Grapalat" w:hAnsi="GHEA Grapalat"/>
                <w:sz w:val="16"/>
                <w:szCs w:val="16"/>
              </w:rPr>
            </w:pPr>
            <w:r w:rsidRPr="00571509">
              <w:rPr>
                <w:rFonts w:ascii="GHEA Grapalat" w:hAnsi="GHEA Grapalat"/>
                <w:sz w:val="16"/>
                <w:szCs w:val="16"/>
              </w:rPr>
              <w:t>Хлеб</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2</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15872400</w:t>
            </w:r>
          </w:p>
        </w:tc>
        <w:tc>
          <w:tcPr>
            <w:tcW w:w="6458" w:type="dxa"/>
          </w:tcPr>
          <w:p w:rsidR="00571509" w:rsidRPr="00571509" w:rsidRDefault="00571509" w:rsidP="00571509">
            <w:pPr>
              <w:rPr>
                <w:rFonts w:ascii="GHEA Grapalat" w:hAnsi="GHEA Grapalat"/>
                <w:sz w:val="16"/>
                <w:szCs w:val="16"/>
              </w:rPr>
            </w:pPr>
            <w:r w:rsidRPr="00571509">
              <w:rPr>
                <w:rFonts w:ascii="GHEA Grapalat" w:hAnsi="GHEA Grapalat"/>
                <w:sz w:val="16"/>
                <w:szCs w:val="16"/>
              </w:rPr>
              <w:t>Соль</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3</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15421100</w:t>
            </w:r>
          </w:p>
        </w:tc>
        <w:tc>
          <w:tcPr>
            <w:tcW w:w="6458" w:type="dxa"/>
          </w:tcPr>
          <w:p w:rsidR="00571509" w:rsidRPr="00571509" w:rsidRDefault="00571509" w:rsidP="00571509">
            <w:pPr>
              <w:rPr>
                <w:rFonts w:ascii="GHEA Grapalat" w:hAnsi="GHEA Grapalat"/>
                <w:sz w:val="16"/>
                <w:szCs w:val="16"/>
              </w:rPr>
            </w:pPr>
            <w:r w:rsidRPr="00571509">
              <w:rPr>
                <w:rFonts w:ascii="GHEA Grapalat" w:hAnsi="GHEA Grapalat"/>
                <w:sz w:val="16"/>
                <w:szCs w:val="16"/>
              </w:rPr>
              <w:t>Рафинированное подсолнечное масло (фильтрованное)</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4</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03211300</w:t>
            </w:r>
          </w:p>
        </w:tc>
        <w:tc>
          <w:tcPr>
            <w:tcW w:w="6458" w:type="dxa"/>
          </w:tcPr>
          <w:p w:rsidR="00571509" w:rsidRPr="00571509" w:rsidRDefault="00571509" w:rsidP="00571509">
            <w:pPr>
              <w:rPr>
                <w:rFonts w:ascii="GHEA Grapalat" w:hAnsi="GHEA Grapalat"/>
                <w:sz w:val="16"/>
                <w:szCs w:val="16"/>
              </w:rPr>
            </w:pPr>
            <w:r w:rsidRPr="00571509">
              <w:rPr>
                <w:rFonts w:ascii="GHEA Grapalat" w:hAnsi="GHEA Grapalat"/>
                <w:sz w:val="16"/>
                <w:szCs w:val="16"/>
              </w:rPr>
              <w:t>Рис</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5</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03221110</w:t>
            </w:r>
          </w:p>
        </w:tc>
        <w:tc>
          <w:tcPr>
            <w:tcW w:w="6458" w:type="dxa"/>
          </w:tcPr>
          <w:p w:rsidR="00571509" w:rsidRPr="00571509" w:rsidRDefault="00571509" w:rsidP="00571509">
            <w:pPr>
              <w:rPr>
                <w:rFonts w:ascii="GHEA Grapalat" w:hAnsi="GHEA Grapalat"/>
                <w:sz w:val="16"/>
                <w:szCs w:val="16"/>
              </w:rPr>
            </w:pPr>
            <w:r w:rsidRPr="00571509">
              <w:rPr>
                <w:rFonts w:ascii="GHEA Grapalat" w:hAnsi="GHEA Grapalat"/>
                <w:sz w:val="16"/>
                <w:szCs w:val="16"/>
              </w:rPr>
              <w:t>Морковь</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6</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15331151</w:t>
            </w:r>
          </w:p>
        </w:tc>
        <w:tc>
          <w:tcPr>
            <w:tcW w:w="6458" w:type="dxa"/>
          </w:tcPr>
          <w:p w:rsidR="00571509" w:rsidRPr="00571509" w:rsidRDefault="00571509" w:rsidP="00571509">
            <w:pPr>
              <w:rPr>
                <w:rFonts w:ascii="GHEA Grapalat" w:hAnsi="GHEA Grapalat"/>
                <w:sz w:val="16"/>
                <w:szCs w:val="16"/>
              </w:rPr>
            </w:pPr>
            <w:r w:rsidRPr="00571509">
              <w:rPr>
                <w:rFonts w:ascii="GHEA Grapalat" w:hAnsi="GHEA Grapalat"/>
                <w:sz w:val="16"/>
                <w:szCs w:val="16"/>
              </w:rPr>
              <w:t>Фасоль</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7</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03222128</w:t>
            </w:r>
          </w:p>
        </w:tc>
        <w:tc>
          <w:tcPr>
            <w:tcW w:w="6458" w:type="dxa"/>
          </w:tcPr>
          <w:p w:rsidR="00571509" w:rsidRPr="00571509" w:rsidRDefault="00571509" w:rsidP="00571509">
            <w:pPr>
              <w:rPr>
                <w:rFonts w:ascii="GHEA Grapalat" w:hAnsi="GHEA Grapalat"/>
                <w:sz w:val="16"/>
                <w:szCs w:val="16"/>
              </w:rPr>
            </w:pPr>
            <w:r w:rsidRPr="00571509">
              <w:rPr>
                <w:rFonts w:ascii="GHEA Grapalat" w:hAnsi="GHEA Grapalat"/>
                <w:sz w:val="16"/>
                <w:szCs w:val="16"/>
              </w:rPr>
              <w:t>Яблоко</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8</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03221410</w:t>
            </w:r>
          </w:p>
        </w:tc>
        <w:tc>
          <w:tcPr>
            <w:tcW w:w="6458" w:type="dxa"/>
          </w:tcPr>
          <w:p w:rsidR="00571509" w:rsidRPr="00571509" w:rsidRDefault="00571509" w:rsidP="00571509">
            <w:pPr>
              <w:rPr>
                <w:rFonts w:ascii="GHEA Grapalat" w:hAnsi="GHEA Grapalat"/>
                <w:sz w:val="16"/>
                <w:szCs w:val="16"/>
              </w:rPr>
            </w:pPr>
            <w:r w:rsidRPr="00571509">
              <w:rPr>
                <w:rFonts w:ascii="GHEA Grapalat" w:hAnsi="GHEA Grapalat"/>
                <w:sz w:val="16"/>
                <w:szCs w:val="16"/>
              </w:rPr>
              <w:t>Капуста</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9</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03221100</w:t>
            </w:r>
          </w:p>
        </w:tc>
        <w:tc>
          <w:tcPr>
            <w:tcW w:w="6458" w:type="dxa"/>
          </w:tcPr>
          <w:p w:rsidR="00571509" w:rsidRPr="00571509" w:rsidRDefault="00FE018C" w:rsidP="00571509">
            <w:pPr>
              <w:rPr>
                <w:rFonts w:ascii="GHEA Grapalat" w:hAnsi="GHEA Grapalat"/>
                <w:sz w:val="16"/>
                <w:szCs w:val="16"/>
              </w:rPr>
            </w:pPr>
            <w:r w:rsidRPr="00FE018C">
              <w:rPr>
                <w:rFonts w:ascii="GHEA Grapalat" w:hAnsi="GHEA Grapalat"/>
                <w:sz w:val="16"/>
                <w:szCs w:val="16"/>
              </w:rPr>
              <w:t>свекла</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10</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15311100</w:t>
            </w:r>
          </w:p>
        </w:tc>
        <w:tc>
          <w:tcPr>
            <w:tcW w:w="6458" w:type="dxa"/>
          </w:tcPr>
          <w:p w:rsidR="00571509" w:rsidRPr="00571509" w:rsidRDefault="00571509" w:rsidP="00571509">
            <w:pPr>
              <w:rPr>
                <w:rFonts w:ascii="GHEA Grapalat" w:hAnsi="GHEA Grapalat"/>
                <w:sz w:val="16"/>
                <w:szCs w:val="16"/>
              </w:rPr>
            </w:pPr>
            <w:r w:rsidRPr="00571509">
              <w:rPr>
                <w:rFonts w:ascii="GHEA Grapalat" w:hAnsi="GHEA Grapalat"/>
                <w:sz w:val="16"/>
                <w:szCs w:val="16"/>
              </w:rPr>
              <w:t>Картофель</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11</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15619000</w:t>
            </w:r>
          </w:p>
        </w:tc>
        <w:tc>
          <w:tcPr>
            <w:tcW w:w="6458" w:type="dxa"/>
          </w:tcPr>
          <w:p w:rsidR="00571509" w:rsidRPr="00571509" w:rsidRDefault="00FE018C" w:rsidP="00571509">
            <w:pPr>
              <w:rPr>
                <w:rFonts w:ascii="GHEA Grapalat" w:hAnsi="GHEA Grapalat"/>
                <w:sz w:val="16"/>
                <w:szCs w:val="16"/>
              </w:rPr>
            </w:pPr>
            <w:r w:rsidRPr="00FE018C">
              <w:rPr>
                <w:rFonts w:ascii="GHEA Grapalat" w:hAnsi="GHEA Grapalat"/>
                <w:sz w:val="16"/>
                <w:szCs w:val="16"/>
              </w:rPr>
              <w:t>Буковый орех</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12</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15112150</w:t>
            </w:r>
          </w:p>
        </w:tc>
        <w:tc>
          <w:tcPr>
            <w:tcW w:w="6458" w:type="dxa"/>
          </w:tcPr>
          <w:p w:rsidR="00571509" w:rsidRPr="00571509" w:rsidRDefault="00571509" w:rsidP="00571509">
            <w:pPr>
              <w:rPr>
                <w:rFonts w:ascii="GHEA Grapalat" w:hAnsi="GHEA Grapalat"/>
                <w:sz w:val="16"/>
                <w:szCs w:val="16"/>
              </w:rPr>
            </w:pPr>
            <w:r w:rsidRPr="00571509">
              <w:rPr>
                <w:rFonts w:ascii="GHEA Grapalat" w:hAnsi="GHEA Grapalat"/>
                <w:sz w:val="16"/>
                <w:szCs w:val="16"/>
              </w:rPr>
              <w:t>Охлажденная курица</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13</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15616000</w:t>
            </w:r>
          </w:p>
        </w:tc>
        <w:tc>
          <w:tcPr>
            <w:tcW w:w="6458" w:type="dxa"/>
          </w:tcPr>
          <w:p w:rsidR="00571509" w:rsidRPr="00571509" w:rsidRDefault="00571509" w:rsidP="00571509">
            <w:pPr>
              <w:rPr>
                <w:rFonts w:ascii="GHEA Grapalat" w:hAnsi="GHEA Grapalat"/>
                <w:sz w:val="16"/>
                <w:szCs w:val="16"/>
              </w:rPr>
            </w:pPr>
            <w:r w:rsidRPr="00571509">
              <w:rPr>
                <w:rFonts w:ascii="GHEA Grapalat" w:hAnsi="GHEA Grapalat"/>
                <w:sz w:val="16"/>
                <w:szCs w:val="16"/>
              </w:rPr>
              <w:t>Гречка</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14</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3142510</w:t>
            </w:r>
          </w:p>
        </w:tc>
        <w:tc>
          <w:tcPr>
            <w:tcW w:w="6458" w:type="dxa"/>
          </w:tcPr>
          <w:p w:rsidR="00571509" w:rsidRPr="00571509" w:rsidRDefault="00571509" w:rsidP="00571509">
            <w:pPr>
              <w:rPr>
                <w:rFonts w:ascii="GHEA Grapalat" w:hAnsi="GHEA Grapalat"/>
                <w:sz w:val="16"/>
                <w:szCs w:val="16"/>
              </w:rPr>
            </w:pPr>
            <w:r w:rsidRPr="00571509">
              <w:rPr>
                <w:rFonts w:ascii="GHEA Grapalat" w:hAnsi="GHEA Grapalat"/>
                <w:sz w:val="16"/>
                <w:szCs w:val="16"/>
              </w:rPr>
              <w:t>Яйца</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15</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15851100</w:t>
            </w:r>
          </w:p>
        </w:tc>
        <w:tc>
          <w:tcPr>
            <w:tcW w:w="6458" w:type="dxa"/>
          </w:tcPr>
          <w:p w:rsidR="00571509" w:rsidRPr="00571509" w:rsidRDefault="00571509" w:rsidP="00571509">
            <w:pPr>
              <w:rPr>
                <w:rFonts w:ascii="GHEA Grapalat" w:hAnsi="GHEA Grapalat"/>
                <w:sz w:val="16"/>
                <w:szCs w:val="16"/>
              </w:rPr>
            </w:pPr>
            <w:r w:rsidRPr="00571509">
              <w:rPr>
                <w:rFonts w:ascii="GHEA Grapalat" w:hAnsi="GHEA Grapalat"/>
                <w:sz w:val="16"/>
                <w:szCs w:val="16"/>
              </w:rPr>
              <w:t>Макароны</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16</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15331154</w:t>
            </w:r>
          </w:p>
        </w:tc>
        <w:tc>
          <w:tcPr>
            <w:tcW w:w="6458" w:type="dxa"/>
          </w:tcPr>
          <w:p w:rsidR="00571509" w:rsidRPr="00571509" w:rsidRDefault="00571509" w:rsidP="00571509">
            <w:pPr>
              <w:rPr>
                <w:rFonts w:ascii="GHEA Grapalat" w:hAnsi="GHEA Grapalat"/>
                <w:sz w:val="16"/>
                <w:szCs w:val="16"/>
              </w:rPr>
            </w:pPr>
            <w:r w:rsidRPr="00571509">
              <w:rPr>
                <w:rFonts w:ascii="GHEA Grapalat" w:hAnsi="GHEA Grapalat"/>
                <w:sz w:val="16"/>
                <w:szCs w:val="16"/>
              </w:rPr>
              <w:t>Горох</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17</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15331153</w:t>
            </w:r>
          </w:p>
        </w:tc>
        <w:tc>
          <w:tcPr>
            <w:tcW w:w="6458" w:type="dxa"/>
          </w:tcPr>
          <w:p w:rsidR="00571509" w:rsidRPr="00571509" w:rsidRDefault="00571509" w:rsidP="00571509">
            <w:pPr>
              <w:rPr>
                <w:rFonts w:ascii="GHEA Grapalat" w:hAnsi="GHEA Grapalat"/>
                <w:sz w:val="16"/>
                <w:szCs w:val="16"/>
              </w:rPr>
            </w:pPr>
            <w:r w:rsidRPr="00571509">
              <w:rPr>
                <w:rFonts w:ascii="GHEA Grapalat" w:hAnsi="GHEA Grapalat"/>
                <w:sz w:val="16"/>
                <w:szCs w:val="16"/>
              </w:rPr>
              <w:t>Чечевица</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18</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15541200</w:t>
            </w:r>
          </w:p>
        </w:tc>
        <w:tc>
          <w:tcPr>
            <w:tcW w:w="6458" w:type="dxa"/>
          </w:tcPr>
          <w:p w:rsidR="00571509" w:rsidRPr="00571509" w:rsidRDefault="00571509" w:rsidP="00571509">
            <w:pPr>
              <w:rPr>
                <w:rFonts w:ascii="GHEA Grapalat" w:hAnsi="GHEA Grapalat"/>
                <w:sz w:val="16"/>
                <w:szCs w:val="16"/>
              </w:rPr>
            </w:pPr>
            <w:r w:rsidRPr="00571509">
              <w:rPr>
                <w:rFonts w:ascii="GHEA Grapalat" w:hAnsi="GHEA Grapalat"/>
                <w:sz w:val="16"/>
                <w:szCs w:val="16"/>
              </w:rPr>
              <w:t>Сыр, нут</w:t>
            </w:r>
          </w:p>
        </w:tc>
      </w:tr>
      <w:tr w:rsidR="00571509" w:rsidRPr="00571509" w:rsidTr="00FE018C">
        <w:trPr>
          <w:jc w:val="center"/>
        </w:trPr>
        <w:tc>
          <w:tcPr>
            <w:tcW w:w="1530"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19</w:t>
            </w:r>
          </w:p>
        </w:tc>
        <w:tc>
          <w:tcPr>
            <w:tcW w:w="1246" w:type="dxa"/>
            <w:vAlign w:val="center"/>
          </w:tcPr>
          <w:p w:rsidR="00571509" w:rsidRPr="00571509" w:rsidRDefault="00571509" w:rsidP="00571509">
            <w:pPr>
              <w:jc w:val="center"/>
              <w:rPr>
                <w:rFonts w:ascii="GHEA Grapalat" w:hAnsi="GHEA Grapalat"/>
                <w:sz w:val="16"/>
                <w:szCs w:val="16"/>
              </w:rPr>
            </w:pPr>
            <w:r w:rsidRPr="00571509">
              <w:rPr>
                <w:rFonts w:ascii="GHEA Grapalat" w:hAnsi="GHEA Grapalat"/>
                <w:sz w:val="16"/>
                <w:szCs w:val="16"/>
              </w:rPr>
              <w:t>15551600</w:t>
            </w:r>
          </w:p>
        </w:tc>
        <w:tc>
          <w:tcPr>
            <w:tcW w:w="6458" w:type="dxa"/>
          </w:tcPr>
          <w:p w:rsidR="00571509" w:rsidRPr="00FE018C" w:rsidRDefault="00FE018C" w:rsidP="00571509">
            <w:pPr>
              <w:rPr>
                <w:rFonts w:ascii="GHEA Grapalat" w:hAnsi="GHEA Grapalat"/>
                <w:sz w:val="16"/>
                <w:szCs w:val="16"/>
              </w:rPr>
            </w:pPr>
            <w:proofErr w:type="spellStart"/>
            <w:r>
              <w:rPr>
                <w:rFonts w:ascii="GHEA Grapalat" w:hAnsi="GHEA Grapalat"/>
                <w:sz w:val="16"/>
                <w:szCs w:val="16"/>
              </w:rPr>
              <w:t>Мацун</w:t>
            </w:r>
            <w:proofErr w:type="spellEnd"/>
          </w:p>
        </w:tc>
      </w:tr>
      <w:tr w:rsidR="00AF6F02" w:rsidRPr="00571509" w:rsidTr="00FE018C">
        <w:trPr>
          <w:jc w:val="center"/>
        </w:trPr>
        <w:tc>
          <w:tcPr>
            <w:tcW w:w="1530" w:type="dxa"/>
            <w:vAlign w:val="center"/>
          </w:tcPr>
          <w:p w:rsidR="00AF6F02" w:rsidRPr="00571509" w:rsidRDefault="00AF6F02" w:rsidP="00571509">
            <w:pPr>
              <w:jc w:val="center"/>
              <w:rPr>
                <w:rFonts w:ascii="GHEA Grapalat" w:hAnsi="GHEA Grapalat"/>
                <w:sz w:val="16"/>
                <w:szCs w:val="16"/>
              </w:rPr>
            </w:pPr>
            <w:r>
              <w:rPr>
                <w:rFonts w:ascii="GHEA Grapalat" w:hAnsi="GHEA Grapalat"/>
                <w:sz w:val="16"/>
                <w:szCs w:val="16"/>
              </w:rPr>
              <w:t>20</w:t>
            </w:r>
          </w:p>
        </w:tc>
        <w:tc>
          <w:tcPr>
            <w:tcW w:w="1246" w:type="dxa"/>
            <w:vAlign w:val="center"/>
          </w:tcPr>
          <w:p w:rsidR="00AF6F02" w:rsidRPr="00571509" w:rsidRDefault="00AF6F02" w:rsidP="00571509">
            <w:pPr>
              <w:jc w:val="center"/>
              <w:rPr>
                <w:rFonts w:ascii="GHEA Grapalat" w:hAnsi="GHEA Grapalat"/>
                <w:sz w:val="16"/>
                <w:szCs w:val="16"/>
              </w:rPr>
            </w:pPr>
            <w:r>
              <w:rPr>
                <w:rFonts w:ascii="GHEA Grapalat" w:hAnsi="GHEA Grapalat"/>
                <w:sz w:val="16"/>
                <w:szCs w:val="16"/>
              </w:rPr>
              <w:t>42000</w:t>
            </w:r>
          </w:p>
        </w:tc>
        <w:tc>
          <w:tcPr>
            <w:tcW w:w="6458" w:type="dxa"/>
          </w:tcPr>
          <w:p w:rsidR="00AF6F02" w:rsidRDefault="00AF6F02" w:rsidP="00571509">
            <w:pPr>
              <w:rPr>
                <w:rFonts w:ascii="GHEA Grapalat" w:hAnsi="GHEA Grapalat"/>
                <w:sz w:val="16"/>
                <w:szCs w:val="16"/>
              </w:rPr>
            </w:pPr>
            <w:r w:rsidRPr="00AF6F02">
              <w:rPr>
                <w:rFonts w:ascii="GHEA Grapalat" w:hAnsi="GHEA Grapalat"/>
                <w:sz w:val="16"/>
                <w:szCs w:val="16"/>
              </w:rPr>
              <w:t>Молотый красный перец</w:t>
            </w:r>
          </w:p>
        </w:tc>
      </w:tr>
    </w:tbl>
    <w:p w:rsidR="00305A19" w:rsidRPr="00996F2A" w:rsidRDefault="00305A19" w:rsidP="00305A19">
      <w:pPr>
        <w:pStyle w:val="23"/>
        <w:widowControl w:val="0"/>
        <w:spacing w:after="160" w:line="240" w:lineRule="auto"/>
        <w:ind w:firstLine="567"/>
        <w:rPr>
          <w:rFonts w:ascii="GHEA Grapalat" w:hAnsi="GHEA Grapalat"/>
        </w:rPr>
      </w:pPr>
      <w:r w:rsidRPr="00996F2A">
        <w:rPr>
          <w:rFonts w:ascii="GHEA Grapalat" w:hAnsi="GHEA Grapalat"/>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07A99">
        <w:rPr>
          <w:rFonts w:ascii="GHEA Grapalat" w:hAnsi="GHEA Grapalat"/>
          <w:b/>
        </w:rPr>
        <w:t>ОТОБРАННЫМ  УЧАСТНИКОМ</w:t>
      </w:r>
      <w:proofErr w:type="gramEnd"/>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xml:space="preserve">, в период его нахождения автоматически приводит к ограничению </w:t>
      </w:r>
      <w:proofErr w:type="gramStart"/>
      <w:r w:rsidR="00445D45" w:rsidRPr="000B29DC">
        <w:rPr>
          <w:rFonts w:ascii="GHEA Grapalat" w:hAnsi="GHEA Grapalat"/>
        </w:rPr>
        <w:t>права</w:t>
      </w:r>
      <w:proofErr w:type="gramEnd"/>
      <w:r w:rsidR="00445D45" w:rsidRPr="000B29DC">
        <w:rPr>
          <w:rFonts w:ascii="GHEA Grapalat" w:hAnsi="GHEA Grapalat"/>
        </w:rPr>
        <w:t xml:space="preserve">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lastRenderedPageBreak/>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w:t>
      </w:r>
      <w:r w:rsidRPr="009044F1">
        <w:rPr>
          <w:rFonts w:ascii="GHEA Grapalat" w:hAnsi="GHEA Grapalat"/>
          <w:color w:val="000000"/>
        </w:rPr>
        <w:lastRenderedPageBreak/>
        <w:t>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lastRenderedPageBreak/>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A7428B"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7428B" w:rsidRPr="00A7428B">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A7428B"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или представить новое обеспечение заявки</w:t>
      </w:r>
      <w:r w:rsidR="00A7428B" w:rsidRPr="00A7428B">
        <w:rPr>
          <w:rFonts w:ascii="GHEA Grapalat" w:hAnsi="GHEA Grapalat"/>
        </w:rPr>
        <w:t>.</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FE018C" w:rsidRPr="00571509">
        <w:rPr>
          <w:rFonts w:ascii="GHEA Grapalat" w:hAnsi="GHEA Grapalat"/>
          <w:b/>
        </w:rPr>
        <w:t xml:space="preserve">область, гр. </w:t>
      </w:r>
      <w:proofErr w:type="spellStart"/>
      <w:r w:rsidR="00FE018C" w:rsidRPr="00571509">
        <w:rPr>
          <w:rFonts w:ascii="GHEA Grapalat" w:hAnsi="GHEA Grapalat"/>
          <w:b/>
        </w:rPr>
        <w:t>Бюрегхаван</w:t>
      </w:r>
      <w:proofErr w:type="spellEnd"/>
      <w:r w:rsidR="00FE018C" w:rsidRPr="00571509">
        <w:rPr>
          <w:rFonts w:ascii="GHEA Grapalat" w:hAnsi="GHEA Grapalat"/>
          <w:b/>
        </w:rPr>
        <w:t xml:space="preserve">, </w:t>
      </w:r>
      <w:proofErr w:type="spellStart"/>
      <w:r w:rsidR="00FE018C" w:rsidRPr="00571509">
        <w:rPr>
          <w:rFonts w:ascii="GHEA Grapalat" w:hAnsi="GHEA Grapalat"/>
          <w:b/>
        </w:rPr>
        <w:t>Самвел</w:t>
      </w:r>
      <w:proofErr w:type="spellEnd"/>
      <w:r w:rsidR="00FE018C" w:rsidRPr="00571509">
        <w:rPr>
          <w:rFonts w:ascii="GHEA Grapalat" w:hAnsi="GHEA Grapalat"/>
          <w:b/>
        </w:rPr>
        <w:t xml:space="preserve"> </w:t>
      </w:r>
      <w:proofErr w:type="spellStart"/>
      <w:r w:rsidR="00FE018C" w:rsidRPr="00571509">
        <w:rPr>
          <w:rFonts w:ascii="GHEA Grapalat" w:hAnsi="GHEA Grapalat"/>
          <w:b/>
        </w:rPr>
        <w:t>Варданян</w:t>
      </w:r>
      <w:proofErr w:type="spellEnd"/>
      <w:r w:rsidR="00FE018C" w:rsidRPr="00571509">
        <w:rPr>
          <w:rFonts w:ascii="GHEA Grapalat" w:hAnsi="GHEA Grapalat"/>
          <w:b/>
        </w:rPr>
        <w:t xml:space="preserve"> 2</w:t>
      </w:r>
      <w:r w:rsidR="00FE018C">
        <w:rPr>
          <w:rFonts w:ascii="GHEA Grapalat" w:hAnsi="GHEA Grapalat"/>
          <w:b/>
        </w:rPr>
        <w:t xml:space="preserve"> </w:t>
      </w:r>
      <w:r>
        <w:rPr>
          <w:rFonts w:ascii="GHEA Grapalat" w:hAnsi="GHEA Grapalat"/>
          <w:sz w:val="24"/>
          <w:szCs w:val="24"/>
        </w:rPr>
        <w:t>не позднее</w:t>
      </w:r>
      <w:r w:rsidRPr="00103105">
        <w:rPr>
          <w:rFonts w:ascii="GHEA Grapalat" w:hAnsi="GHEA Grapalat"/>
          <w:sz w:val="24"/>
          <w:szCs w:val="24"/>
        </w:rPr>
        <w:t>, чем "</w:t>
      </w:r>
      <w:r w:rsidR="00103105" w:rsidRPr="00103105">
        <w:rPr>
          <w:rFonts w:ascii="GHEA Grapalat" w:hAnsi="GHEA Grapalat"/>
          <w:sz w:val="24"/>
          <w:szCs w:val="24"/>
        </w:rPr>
        <w:t>7</w:t>
      </w:r>
      <w:r w:rsidRPr="00103105">
        <w:rPr>
          <w:rFonts w:ascii="GHEA Grapalat" w:hAnsi="GHEA Grapalat"/>
          <w:sz w:val="24"/>
          <w:szCs w:val="24"/>
        </w:rPr>
        <w:t>" часов "</w:t>
      </w:r>
      <w:r w:rsidR="00103105" w:rsidRPr="00103105">
        <w:rPr>
          <w:rFonts w:ascii="GHEA Grapalat" w:hAnsi="GHEA Grapalat"/>
          <w:sz w:val="24"/>
          <w:szCs w:val="24"/>
        </w:rPr>
        <w:t>12:00</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103105">
        <w:rPr>
          <w:rFonts w:ascii="GHEA Grapalat" w:hAnsi="GHEA Grapalat"/>
          <w:sz w:val="24"/>
          <w:szCs w:val="24"/>
        </w:rPr>
        <w:t>Э</w:t>
      </w:r>
      <w:r>
        <w:rPr>
          <w:rFonts w:ascii="GHEA Grapalat" w:hAnsi="GHEA Grapalat"/>
          <w:sz w:val="24"/>
          <w:szCs w:val="24"/>
        </w:rPr>
        <w:t>.</w:t>
      </w:r>
      <w:r w:rsidR="00103105">
        <w:rPr>
          <w:rFonts w:ascii="GHEA Grapalat" w:hAnsi="GHEA Grapalat"/>
          <w:sz w:val="24"/>
          <w:szCs w:val="24"/>
        </w:rPr>
        <w:t xml:space="preserve"> </w:t>
      </w:r>
      <w:r>
        <w:rPr>
          <w:rFonts w:ascii="GHEA Grapalat" w:hAnsi="GHEA Grapalat"/>
          <w:sz w:val="24"/>
          <w:szCs w:val="24"/>
        </w:rPr>
        <w:t xml:space="preserve"> </w:t>
      </w:r>
      <w:r w:rsidR="00103105">
        <w:rPr>
          <w:rFonts w:ascii="GHEA Grapalat" w:hAnsi="GHEA Grapalat"/>
          <w:sz w:val="24"/>
          <w:szCs w:val="24"/>
        </w:rPr>
        <w:t xml:space="preserve">Григоряну. </w:t>
      </w:r>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lastRenderedPageBreak/>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 xml:space="preserve">если не применяется условие, установленное последним предложением пункта 1.1 настоящей </w:t>
      </w:r>
      <w:proofErr w:type="gramStart"/>
      <w:r w:rsidR="005F6602" w:rsidRPr="002376B5">
        <w:rPr>
          <w:rFonts w:ascii="GHEA Grapalat" w:hAnsi="GHEA Grapalat"/>
        </w:rPr>
        <w:t>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2"/>
        <w:t>7</w:t>
      </w:r>
      <w:r w:rsidR="005F25EF" w:rsidRPr="008E138A">
        <w:rPr>
          <w:rFonts w:ascii="GHEA Grapalat" w:hAnsi="GHEA Grapalat" w:cs="Sylfaen"/>
          <w:sz w:val="24"/>
          <w:szCs w:val="24"/>
        </w:rPr>
        <w:t>:</w:t>
      </w:r>
      <w:proofErr w:type="gramEnd"/>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9044F1">
        <w:rPr>
          <w:rFonts w:ascii="GHEA Grapalat" w:hAnsi="GHEA Grapalat"/>
          <w:sz w:val="24"/>
          <w:szCs w:val="24"/>
        </w:rPr>
        <w:lastRenderedPageBreak/>
        <w:t xml:space="preserve">ценой. При этом от участника не может требоваться представления обоснований ценового предложения или </w:t>
      </w:r>
      <w:proofErr w:type="gramStart"/>
      <w:r w:rsidRPr="009044F1">
        <w:rPr>
          <w:rFonts w:ascii="GHEA Grapalat" w:hAnsi="GHEA Grapalat"/>
          <w:sz w:val="24"/>
          <w:szCs w:val="24"/>
        </w:rPr>
        <w:t>каких-либо 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Pr="00103105">
        <w:rPr>
          <w:rFonts w:ascii="GHEA Grapalat" w:hAnsi="GHEA Grapalat"/>
          <w:b/>
          <w:sz w:val="24"/>
          <w:szCs w:val="24"/>
        </w:rPr>
        <w:t>"</w:t>
      </w:r>
      <w:r w:rsidR="00103105" w:rsidRPr="00103105">
        <w:rPr>
          <w:rFonts w:ascii="GHEA Grapalat" w:hAnsi="GHEA Grapalat"/>
          <w:b/>
          <w:sz w:val="24"/>
          <w:szCs w:val="24"/>
        </w:rPr>
        <w:t>7</w:t>
      </w:r>
      <w:r w:rsidRPr="00103105">
        <w:rPr>
          <w:rFonts w:ascii="GHEA Grapalat" w:hAnsi="GHEA Grapalat"/>
          <w:b/>
          <w:sz w:val="24"/>
          <w:szCs w:val="24"/>
        </w:rPr>
        <w:t>"-ый день в "</w:t>
      </w:r>
      <w:r w:rsidR="00103105" w:rsidRPr="00103105">
        <w:rPr>
          <w:rFonts w:ascii="GHEA Grapalat" w:hAnsi="GHEA Grapalat"/>
          <w:b/>
          <w:sz w:val="24"/>
          <w:szCs w:val="24"/>
        </w:rPr>
        <w:t>12:00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proofErr w:type="gramStart"/>
      <w:r w:rsidR="00A7428B">
        <w:rPr>
          <w:rFonts w:ascii="GHEA Grapalat" w:hAnsi="GHEA Grapalat"/>
          <w:i w:val="0"/>
          <w:sz w:val="24"/>
          <w:szCs w:val="24"/>
        </w:rPr>
        <w:t xml:space="preserve">ЦБ </w:t>
      </w:r>
      <w:r w:rsidR="003C78D9">
        <w:rPr>
          <w:rStyle w:val="af6"/>
          <w:rFonts w:ascii="GHEA Grapalat" w:hAnsi="GHEA Grapalat"/>
          <w:i w:val="0"/>
          <w:sz w:val="24"/>
          <w:szCs w:val="24"/>
        </w:rPr>
        <w:footnoteReference w:customMarkFollows="1" w:id="3"/>
        <w:t>10</w:t>
      </w:r>
      <w:r w:rsidR="00A01157">
        <w:rPr>
          <w:rFonts w:ascii="GHEA Grapalat" w:hAnsi="GHEA Grapalat"/>
          <w:i w:val="0"/>
          <w:sz w:val="24"/>
          <w:szCs w:val="24"/>
        </w:rPr>
        <w:t>.</w:t>
      </w:r>
      <w:proofErr w:type="gramEnd"/>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proofErr w:type="gramStart"/>
      <w:r w:rsidRPr="009044F1">
        <w:rPr>
          <w:rFonts w:ascii="GHEA Grapalat" w:hAnsi="GHEA Grapalat"/>
          <w:sz w:val="24"/>
          <w:szCs w:val="24"/>
        </w:rPr>
        <w:t>для определения</w:t>
      </w:r>
      <w:proofErr w:type="gramEnd"/>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lastRenderedPageBreak/>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proofErr w:type="gramStart"/>
      <w:r w:rsidRPr="009044F1">
        <w:rPr>
          <w:rFonts w:ascii="GHEA Grapalat" w:hAnsi="GHEA Grapalat"/>
          <w:sz w:val="24"/>
          <w:szCs w:val="24"/>
        </w:rPr>
        <w:t>ценам,  определяются</w:t>
      </w:r>
      <w:proofErr w:type="gramEnd"/>
      <w:r w:rsidRPr="009044F1">
        <w:rPr>
          <w:rFonts w:ascii="GHEA Grapalat" w:hAnsi="GHEA Grapalat"/>
          <w:sz w:val="24"/>
          <w:szCs w:val="24"/>
        </w:rPr>
        <w:t xml:space="preserve">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lastRenderedPageBreak/>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B6749E">
        <w:rPr>
          <w:rFonts w:ascii="GHEA Grapalat" w:hAnsi="GHEA Grapalat"/>
          <w:sz w:val="24"/>
          <w:szCs w:val="24"/>
        </w:rPr>
        <w:t>пай)  либо</w:t>
      </w:r>
      <w:proofErr w:type="gramEnd"/>
      <w:r w:rsidR="006A649A" w:rsidRPr="00B6749E">
        <w:rPr>
          <w:rFonts w:ascii="GHEA Grapalat" w:hAnsi="GHEA Grapalat"/>
          <w:sz w:val="24"/>
          <w:szCs w:val="24"/>
        </w:rPr>
        <w:t xml:space="preserve">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w:t>
      </w:r>
      <w:r w:rsidRPr="009044F1">
        <w:rPr>
          <w:rFonts w:ascii="GHEA Grapalat" w:hAnsi="GHEA Grapalat"/>
          <w:sz w:val="24"/>
          <w:szCs w:val="24"/>
        </w:rPr>
        <w:lastRenderedPageBreak/>
        <w:t>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52468C">
        <w:rPr>
          <w:rFonts w:ascii="GHEA Grapalat" w:hAnsi="GHEA Grapalat"/>
        </w:rPr>
        <w:t>на десятый ден</w:t>
      </w:r>
      <w:r w:rsidR="00C143D2">
        <w:rPr>
          <w:rFonts w:ascii="GHEA Grapalat" w:hAnsi="GHEA Grapalat"/>
        </w:rPr>
        <w:t>ь</w:t>
      </w:r>
      <w:proofErr w:type="gramEnd"/>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aff"/>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w:t>
      </w:r>
      <w:r w:rsidRPr="00544A12">
        <w:rPr>
          <w:rFonts w:ascii="GHEA Grapalat" w:hAnsi="GHEA Grapalat" w:cs="Sylfaen"/>
        </w:rPr>
        <w:lastRenderedPageBreak/>
        <w:t>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4"/>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lastRenderedPageBreak/>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w:t>
      </w:r>
      <w:proofErr w:type="gramStart"/>
      <w:r w:rsidRPr="009044F1">
        <w:rPr>
          <w:rFonts w:ascii="GHEA Grapalat" w:hAnsi="GHEA Grapalat"/>
          <w:sz w:val="24"/>
          <w:szCs w:val="24"/>
        </w:rPr>
        <w:t>обоснования соответствия</w:t>
      </w:r>
      <w:proofErr w:type="gramEnd"/>
      <w:r w:rsidRPr="009044F1">
        <w:rPr>
          <w:rFonts w:ascii="GHEA Grapalat" w:hAnsi="GHEA Grapalat"/>
          <w:sz w:val="24"/>
          <w:szCs w:val="24"/>
        </w:rPr>
        <w:t xml:space="preserve">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proofErr w:type="gramStart"/>
      <w:r w:rsidRPr="009044F1">
        <w:rPr>
          <w:rFonts w:ascii="GHEA Grapalat" w:hAnsi="GHEA Grapalat"/>
          <w:sz w:val="24"/>
          <w:szCs w:val="24"/>
        </w:rPr>
        <w:t>проверки подлинности</w:t>
      </w:r>
      <w:proofErr w:type="gramEnd"/>
      <w:r w:rsidRPr="009044F1">
        <w:rPr>
          <w:rFonts w:ascii="GHEA Grapalat" w:hAnsi="GHEA Grapalat"/>
          <w:sz w:val="24"/>
          <w:szCs w:val="24"/>
        </w:rPr>
        <w:t xml:space="preserve">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A7428B">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E2047" w:rsidRPr="00B84C5F" w:rsidRDefault="00A93A41" w:rsidP="001E2047">
      <w:pPr>
        <w:widowControl w:val="0"/>
        <w:tabs>
          <w:tab w:val="left" w:pos="1134"/>
        </w:tabs>
        <w:jc w:val="both"/>
        <w:rPr>
          <w:rFonts w:ascii="GHEA Grapalat" w:hAnsi="GHEA Grapalat"/>
        </w:rPr>
      </w:pPr>
      <w:r>
        <w:rPr>
          <w:rFonts w:ascii="GHEA Grapalat" w:hAnsi="GHEA Grapalat"/>
          <w:lang w:val="hy-AM"/>
        </w:rPr>
        <w:t xml:space="preserve">      </w:t>
      </w:r>
      <w:r w:rsidR="00AA0AD8"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w:t>
      </w:r>
      <w:proofErr w:type="gramStart"/>
      <w:r w:rsidR="00BD587C" w:rsidRPr="00681C1F">
        <w:rPr>
          <w:rFonts w:ascii="GHEA Grapalat" w:hAnsi="GHEA Grapalat"/>
          <w:color w:val="000000" w:themeColor="text1"/>
        </w:rPr>
        <w:t xml:space="preserve">участник </w:t>
      </w:r>
      <w:r w:rsidR="00BD587C">
        <w:rPr>
          <w:rFonts w:ascii="GHEA Grapalat" w:hAnsi="GHEA Grapalat"/>
          <w:color w:val="000000" w:themeColor="text1"/>
        </w:rPr>
        <w:t xml:space="preserve"> после</w:t>
      </w:r>
      <w:proofErr w:type="gramEnd"/>
      <w:r w:rsidR="00BD587C">
        <w:rPr>
          <w:rFonts w:ascii="GHEA Grapalat" w:hAnsi="GHEA Grapalat"/>
          <w:color w:val="000000" w:themeColor="text1"/>
        </w:rPr>
        <w:t xml:space="preserve">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w:t>
      </w:r>
      <w:r w:rsidR="00E77A77">
        <w:rPr>
          <w:rFonts w:ascii="GHEA Grapalat" w:hAnsi="GHEA Grapalat"/>
        </w:rPr>
        <w:t xml:space="preserve"> уведомлением</w:t>
      </w:r>
      <w:r w:rsidR="00BD587C" w:rsidRPr="00C61190">
        <w:rPr>
          <w:rFonts w:ascii="GHEA Grapalat" w:hAnsi="GHEA Grapalat"/>
        </w:rPr>
        <w:t xml:space="preserve"> </w:t>
      </w:r>
      <w:r w:rsidR="001E2047" w:rsidRPr="00DF59E9">
        <w:rPr>
          <w:rFonts w:ascii="GHEA Grapalat" w:hAnsi="GHEA Grapalat"/>
        </w:rPr>
        <w:t xml:space="preserve">не подписывает договор и </w:t>
      </w:r>
      <w:r w:rsidR="001E2047">
        <w:rPr>
          <w:rFonts w:ascii="GHEA Grapalat" w:hAnsi="GHEA Grapalat"/>
        </w:rPr>
        <w:t xml:space="preserve"> не </w:t>
      </w:r>
      <w:r w:rsidR="001E2047" w:rsidRPr="00DF59E9">
        <w:rPr>
          <w:rFonts w:ascii="GHEA Grapalat" w:hAnsi="GHEA Grapalat"/>
        </w:rPr>
        <w:t>пред</w:t>
      </w:r>
      <w:r w:rsidR="001E2047">
        <w:rPr>
          <w:rFonts w:ascii="GHEA Grapalat" w:hAnsi="GHEA Grapalat"/>
        </w:rPr>
        <w:t>о</w:t>
      </w:r>
      <w:r w:rsidR="001E2047" w:rsidRPr="00DF59E9">
        <w:rPr>
          <w:rFonts w:ascii="GHEA Grapalat" w:hAnsi="GHEA Grapalat"/>
        </w:rPr>
        <w:t>ставляет заказчику обеспечени</w:t>
      </w:r>
      <w:r w:rsidR="001E2047">
        <w:rPr>
          <w:rFonts w:ascii="GHEA Grapalat" w:hAnsi="GHEA Grapalat"/>
        </w:rPr>
        <w:t xml:space="preserve">я </w:t>
      </w:r>
      <w:r w:rsidR="001E2047" w:rsidRPr="00DF59E9">
        <w:rPr>
          <w:rFonts w:ascii="GHEA Grapalat" w:hAnsi="GHEA Grapalat"/>
        </w:rPr>
        <w:t>квалификации и договора</w:t>
      </w:r>
      <w:r w:rsidR="001E2047">
        <w:rPr>
          <w:rFonts w:ascii="GHEA Grapalat" w:hAnsi="GHEA Grapalat"/>
        </w:rPr>
        <w:t>,</w:t>
      </w:r>
      <w:r w:rsidR="001E2047" w:rsidRPr="00C61190">
        <w:rPr>
          <w:rFonts w:ascii="GHEA Grapalat" w:hAnsi="GHEA Grapalat"/>
        </w:rPr>
        <w:t xml:space="preserve"> </w:t>
      </w:r>
      <w:r w:rsidR="001E2047" w:rsidRPr="00106011">
        <w:rPr>
          <w:rFonts w:ascii="GHEA Grapalat" w:hAnsi="GHEA Grapalat"/>
        </w:rPr>
        <w:t>а в случае, если проектом заключаемого договора предусмотрена предоплата</w:t>
      </w:r>
      <w:r w:rsidR="001E2047">
        <w:rPr>
          <w:rFonts w:ascii="GHEA Grapalat" w:hAnsi="GHEA Grapalat"/>
        </w:rPr>
        <w:t>-также обеспечение предоплаты</w:t>
      </w:r>
      <w:r w:rsidR="001E2047" w:rsidRPr="00106011">
        <w:rPr>
          <w:rFonts w:ascii="GHEA Grapalat" w:hAnsi="GHEA Grapalat"/>
        </w:rPr>
        <w:t xml:space="preserve">, </w:t>
      </w:r>
      <w:r w:rsidR="001E2047" w:rsidRPr="00996C18">
        <w:rPr>
          <w:rFonts w:ascii="GHEA Grapalat" w:hAnsi="GHEA Grapalat"/>
        </w:rPr>
        <w:t xml:space="preserve">то он лишается права подписания договора. </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305A19" w:rsidRPr="00996F2A" w:rsidRDefault="00305A19" w:rsidP="00305A19">
      <w:pPr>
        <w:widowControl w:val="0"/>
        <w:tabs>
          <w:tab w:val="left" w:pos="1276"/>
        </w:tabs>
        <w:spacing w:after="160"/>
        <w:ind w:firstLine="567"/>
        <w:jc w:val="both"/>
        <w:rPr>
          <w:rFonts w:ascii="GHEA Grapalat" w:hAnsi="GHEA Grapalat"/>
          <w:sz w:val="20"/>
          <w:szCs w:val="20"/>
        </w:rPr>
      </w:pPr>
      <w:r w:rsidRPr="00996F2A">
        <w:rPr>
          <w:rFonts w:ascii="GHEA Grapalat" w:hAnsi="GHEA Grapalat"/>
          <w:sz w:val="20"/>
          <w:szCs w:val="20"/>
        </w:rPr>
        <w:t>10.1.</w:t>
      </w:r>
      <w:r w:rsidRPr="00996F2A">
        <w:rPr>
          <w:rFonts w:ascii="GHEA Grapalat" w:hAnsi="GHEA Grapalat"/>
          <w:sz w:val="20"/>
          <w:szCs w:val="20"/>
        </w:rPr>
        <w:tab/>
      </w:r>
      <w:r w:rsidRPr="00996F2A">
        <w:rPr>
          <w:rFonts w:ascii="GHEA Grapalat" w:hAnsi="GHEA Grapalat"/>
          <w:color w:val="000000" w:themeColor="text1"/>
          <w:sz w:val="20"/>
          <w:szCs w:val="20"/>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996F2A">
        <w:rPr>
          <w:rFonts w:ascii="GHEA Grapalat" w:hAnsi="GHEA Grapalat"/>
          <w:sz w:val="20"/>
          <w:szCs w:val="20"/>
        </w:rPr>
        <w:t xml:space="preserve"> </w:t>
      </w:r>
      <w:r w:rsidRPr="00996F2A">
        <w:rPr>
          <w:rFonts w:ascii="GHEA Grapalat" w:hAnsi="GHEA Grapalat"/>
          <w:color w:val="000000" w:themeColor="text1"/>
          <w:sz w:val="20"/>
          <w:szCs w:val="20"/>
        </w:rPr>
        <w:t>С отобранным участником заключается договор, если он представляет обеспечения квалификации и договора</w:t>
      </w:r>
      <w:r w:rsidRPr="00996F2A">
        <w:rPr>
          <w:rFonts w:ascii="GHEA Grapalat" w:hAnsi="GHEA Grapalat"/>
          <w:sz w:val="20"/>
          <w:szCs w:val="20"/>
        </w:rPr>
        <w:t>.</w:t>
      </w:r>
    </w:p>
    <w:p w:rsidR="00305A19" w:rsidRPr="00996F2A" w:rsidRDefault="00305A19" w:rsidP="00305A19">
      <w:pPr>
        <w:widowControl w:val="0"/>
        <w:tabs>
          <w:tab w:val="left" w:pos="1276"/>
        </w:tabs>
        <w:spacing w:after="160"/>
        <w:ind w:firstLine="567"/>
        <w:jc w:val="both"/>
        <w:rPr>
          <w:rFonts w:ascii="GHEA Grapalat" w:hAnsi="GHEA Grapalat"/>
          <w:sz w:val="20"/>
          <w:szCs w:val="20"/>
          <w:lang w:val="hy-AM"/>
        </w:rPr>
      </w:pPr>
      <w:r w:rsidRPr="00996F2A">
        <w:rPr>
          <w:rFonts w:ascii="GHEA Grapalat" w:hAnsi="GHEA Grapalat"/>
          <w:sz w:val="20"/>
          <w:szCs w:val="20"/>
        </w:rPr>
        <w:t xml:space="preserve">10.2 Размер обеспечения квалификации равен 15 процентам от цены закупки </w:t>
      </w:r>
      <w:proofErr w:type="gramStart"/>
      <w:r w:rsidRPr="00996F2A">
        <w:rPr>
          <w:rFonts w:ascii="GHEA Grapalat" w:hAnsi="GHEA Grapalat"/>
          <w:sz w:val="20"/>
          <w:szCs w:val="20"/>
        </w:rPr>
        <w:t>товаров</w:t>
      </w:r>
      <w:proofErr w:type="gramEnd"/>
      <w:r w:rsidRPr="00996F2A">
        <w:rPr>
          <w:rFonts w:ascii="GHEA Grapalat" w:hAnsi="GHEA Grapalat"/>
          <w:sz w:val="20"/>
          <w:szCs w:val="20"/>
        </w:rPr>
        <w:t xml:space="preserve">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w:t>
      </w:r>
      <w:proofErr w:type="gramStart"/>
      <w:r w:rsidRPr="00996F2A">
        <w:rPr>
          <w:rFonts w:ascii="GHEA Grapalat" w:hAnsi="GHEA Grapalat"/>
          <w:sz w:val="20"/>
          <w:szCs w:val="20"/>
        </w:rPr>
        <w:t>Причем  обеспечение</w:t>
      </w:r>
      <w:proofErr w:type="gramEnd"/>
      <w:r w:rsidRPr="00996F2A">
        <w:rPr>
          <w:rFonts w:ascii="GHEA Grapalat" w:hAnsi="GHEA Grapalat"/>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w:t>
      </w:r>
      <w:r w:rsidRPr="00996F2A">
        <w:rPr>
          <w:rFonts w:ascii="GHEA Grapalat" w:hAnsi="GHEA Grapalat"/>
          <w:sz w:val="20"/>
          <w:szCs w:val="20"/>
        </w:rPr>
        <w:lastRenderedPageBreak/>
        <w:t>контракта.</w:t>
      </w:r>
    </w:p>
    <w:p w:rsidR="00305A19" w:rsidRPr="00996F2A" w:rsidRDefault="00305A19" w:rsidP="00305A19">
      <w:pPr>
        <w:widowControl w:val="0"/>
        <w:tabs>
          <w:tab w:val="left" w:pos="1276"/>
        </w:tabs>
        <w:spacing w:after="160"/>
        <w:ind w:firstLine="567"/>
        <w:jc w:val="both"/>
        <w:rPr>
          <w:rFonts w:ascii="GHEA Grapalat" w:hAnsi="GHEA Grapalat" w:cs="Sylfaen"/>
          <w:sz w:val="20"/>
          <w:szCs w:val="20"/>
        </w:rPr>
      </w:pPr>
      <w:r w:rsidRPr="00996F2A">
        <w:rPr>
          <w:rFonts w:ascii="GHEA Grapalat" w:hAnsi="GHEA Grapalat" w:cs="Sylfaen"/>
          <w:sz w:val="20"/>
          <w:szCs w:val="20"/>
        </w:rPr>
        <w:t xml:space="preserve">Если процедура закупки организована </w:t>
      </w:r>
      <w:proofErr w:type="gramStart"/>
      <w:r w:rsidRPr="00996F2A">
        <w:rPr>
          <w:rFonts w:ascii="GHEA Grapalat" w:hAnsi="GHEA Grapalat" w:cs="Sylfaen"/>
          <w:sz w:val="20"/>
          <w:szCs w:val="20"/>
        </w:rPr>
        <w:t>по лотам</w:t>
      </w:r>
      <w:proofErr w:type="gramEnd"/>
      <w:r w:rsidRPr="00996F2A">
        <w:rPr>
          <w:rFonts w:ascii="GHEA Grapalat" w:hAnsi="GHEA Grapalat" w:cs="Sylfaen"/>
          <w:sz w:val="20"/>
          <w:szCs w:val="20"/>
        </w:rPr>
        <w:t xml:space="preserve"> и участник признается отобранным участником по более чем одному лоту, то он может предоставить обеспечение квалификации как </w:t>
      </w:r>
      <w:r w:rsidRPr="00996F2A">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996F2A">
        <w:rPr>
          <w:rFonts w:ascii="GHEA Grapalat" w:hAnsi="GHEA Grapalat" w:cs="Sylfaen"/>
          <w:sz w:val="20"/>
          <w:szCs w:val="20"/>
        </w:rPr>
        <w:t>с учетом требований абзаца «в» подпункта 1 пункта 32 Порядка</w:t>
      </w:r>
      <w:r w:rsidRPr="00996F2A">
        <w:rPr>
          <w:rFonts w:ascii="GHEA Grapalat" w:hAnsi="GHEA Grapalat"/>
          <w:color w:val="000000" w:themeColor="text1"/>
          <w:sz w:val="20"/>
          <w:szCs w:val="20"/>
        </w:rPr>
        <w:t xml:space="preserve">. </w:t>
      </w:r>
      <w:r w:rsidRPr="00996F2A">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Pr="00996F2A">
        <w:rPr>
          <w:rFonts w:ascii="Calibri" w:hAnsi="Calibri" w:cs="Calibri"/>
          <w:sz w:val="20"/>
          <w:szCs w:val="20"/>
        </w:rPr>
        <w:t> </w:t>
      </w:r>
      <w:r w:rsidRPr="00996F2A">
        <w:rPr>
          <w:rFonts w:ascii="GHEA Grapalat" w:hAnsi="GHEA Grapalat" w:cs="GHEA Grapalat"/>
          <w:sz w:val="20"/>
          <w:szCs w:val="20"/>
        </w:rPr>
        <w:t>«</w:t>
      </w:r>
      <w:r w:rsidRPr="00996F2A">
        <w:rPr>
          <w:rFonts w:ascii="GHEA Grapalat" w:hAnsi="GHEA Grapalat" w:cs="Sylfaen"/>
          <w:sz w:val="20"/>
          <w:szCs w:val="20"/>
        </w:rPr>
        <w:t>900008000698</w:t>
      </w:r>
      <w:r w:rsidRPr="00996F2A">
        <w:rPr>
          <w:rFonts w:ascii="GHEA Grapalat" w:hAnsi="GHEA Grapalat" w:cs="GHEA Grapalat"/>
          <w:sz w:val="20"/>
          <w:szCs w:val="20"/>
        </w:rPr>
        <w:t>»</w:t>
      </w:r>
      <w:r w:rsidRPr="00996F2A">
        <w:rPr>
          <w:rFonts w:ascii="GHEA Grapalat" w:hAnsi="GHEA Grapalat" w:cs="Sylfaen"/>
          <w:sz w:val="20"/>
          <w:szCs w:val="20"/>
        </w:rPr>
        <w:t xml:space="preserve"> </w:t>
      </w:r>
      <w:r w:rsidRPr="00996F2A">
        <w:rPr>
          <w:rFonts w:ascii="GHEA Grapalat" w:hAnsi="GHEA Grapalat" w:cs="GHEA Grapalat"/>
          <w:sz w:val="20"/>
          <w:szCs w:val="20"/>
        </w:rPr>
        <w:t>открытый</w:t>
      </w:r>
      <w:r w:rsidRPr="00996F2A">
        <w:rPr>
          <w:rFonts w:ascii="GHEA Grapalat" w:hAnsi="GHEA Grapalat" w:cs="Sylfaen"/>
          <w:sz w:val="20"/>
          <w:szCs w:val="20"/>
        </w:rPr>
        <w:t xml:space="preserve"> </w:t>
      </w:r>
      <w:r w:rsidRPr="00996F2A">
        <w:rPr>
          <w:rFonts w:ascii="GHEA Grapalat" w:hAnsi="GHEA Grapalat" w:cs="GHEA Grapalat"/>
          <w:sz w:val="20"/>
          <w:szCs w:val="20"/>
        </w:rPr>
        <w:t>в</w:t>
      </w:r>
      <w:r w:rsidRPr="00996F2A">
        <w:rPr>
          <w:rFonts w:ascii="GHEA Grapalat" w:hAnsi="GHEA Grapalat" w:cs="Sylfaen"/>
          <w:sz w:val="20"/>
          <w:szCs w:val="20"/>
        </w:rPr>
        <w:t xml:space="preserve"> </w:t>
      </w:r>
      <w:r w:rsidRPr="00996F2A">
        <w:rPr>
          <w:rFonts w:ascii="GHEA Grapalat" w:hAnsi="GHEA Grapalat" w:cs="GHEA Grapalat"/>
          <w:sz w:val="20"/>
          <w:szCs w:val="20"/>
        </w:rPr>
        <w:t>Центральном</w:t>
      </w:r>
      <w:r w:rsidRPr="00996F2A">
        <w:rPr>
          <w:rFonts w:ascii="GHEA Grapalat" w:hAnsi="GHEA Grapalat" w:cs="Sylfaen"/>
          <w:sz w:val="20"/>
          <w:szCs w:val="20"/>
        </w:rPr>
        <w:t xml:space="preserve"> </w:t>
      </w:r>
      <w:r w:rsidRPr="00996F2A">
        <w:rPr>
          <w:rFonts w:ascii="GHEA Grapalat" w:hAnsi="GHEA Grapalat" w:cs="GHEA Grapalat"/>
          <w:sz w:val="20"/>
          <w:szCs w:val="20"/>
        </w:rPr>
        <w:t>казначействе</w:t>
      </w:r>
      <w:r w:rsidRPr="00996F2A">
        <w:rPr>
          <w:rFonts w:ascii="GHEA Grapalat" w:hAnsi="GHEA Grapalat" w:cs="Sylfaen"/>
          <w:sz w:val="20"/>
          <w:szCs w:val="20"/>
        </w:rPr>
        <w:t xml:space="preserve"> </w:t>
      </w:r>
      <w:r w:rsidRPr="00996F2A">
        <w:rPr>
          <w:rFonts w:ascii="GHEA Grapalat" w:hAnsi="GHEA Grapalat" w:cs="GHEA Grapalat"/>
          <w:sz w:val="20"/>
          <w:szCs w:val="20"/>
        </w:rPr>
        <w:t>на</w:t>
      </w:r>
      <w:r w:rsidRPr="00996F2A">
        <w:rPr>
          <w:rFonts w:ascii="GHEA Grapalat" w:hAnsi="GHEA Grapalat" w:cs="Sylfaen"/>
          <w:sz w:val="20"/>
          <w:szCs w:val="20"/>
        </w:rPr>
        <w:t xml:space="preserve"> </w:t>
      </w:r>
      <w:r w:rsidRPr="00996F2A">
        <w:rPr>
          <w:rFonts w:ascii="GHEA Grapalat" w:hAnsi="GHEA Grapalat" w:cs="GHEA Grapalat"/>
          <w:sz w:val="20"/>
          <w:szCs w:val="20"/>
        </w:rPr>
        <w:t>имя</w:t>
      </w:r>
      <w:r w:rsidRPr="00996F2A">
        <w:rPr>
          <w:rFonts w:ascii="GHEA Grapalat" w:hAnsi="GHEA Grapalat" w:cs="Sylfaen"/>
          <w:sz w:val="20"/>
          <w:szCs w:val="20"/>
        </w:rPr>
        <w:t xml:space="preserve"> </w:t>
      </w:r>
      <w:r w:rsidRPr="00996F2A">
        <w:rPr>
          <w:rFonts w:ascii="GHEA Grapalat" w:hAnsi="GHEA Grapalat" w:cs="GHEA Grapalat"/>
          <w:sz w:val="20"/>
          <w:szCs w:val="20"/>
        </w:rPr>
        <w:t>уполномоченного</w:t>
      </w:r>
      <w:r w:rsidRPr="00996F2A">
        <w:rPr>
          <w:rFonts w:ascii="GHEA Grapalat" w:hAnsi="GHEA Grapalat" w:cs="Sylfaen"/>
          <w:sz w:val="20"/>
          <w:szCs w:val="20"/>
        </w:rPr>
        <w:t xml:space="preserve"> </w:t>
      </w:r>
      <w:r w:rsidRPr="00996F2A">
        <w:rPr>
          <w:rFonts w:ascii="GHEA Grapalat" w:hAnsi="GHEA Grapalat" w:cs="GHEA Grapalat"/>
          <w:sz w:val="20"/>
          <w:szCs w:val="20"/>
        </w:rPr>
        <w:t>органа</w:t>
      </w:r>
      <w:r w:rsidRPr="00996F2A">
        <w:rPr>
          <w:rFonts w:ascii="GHEA Grapalat" w:hAnsi="GHEA Grapalat" w:cs="Sylfaen"/>
          <w:sz w:val="20"/>
          <w:szCs w:val="20"/>
        </w:rPr>
        <w:t>.</w:t>
      </w:r>
    </w:p>
    <w:p w:rsidR="00305A19" w:rsidRPr="00996F2A" w:rsidRDefault="00305A19" w:rsidP="00305A19">
      <w:pPr>
        <w:widowControl w:val="0"/>
        <w:tabs>
          <w:tab w:val="left" w:pos="1276"/>
        </w:tabs>
        <w:spacing w:after="160"/>
        <w:ind w:firstLine="567"/>
        <w:jc w:val="both"/>
        <w:rPr>
          <w:rFonts w:ascii="GHEA Grapalat" w:hAnsi="GHEA Grapalat"/>
          <w:sz w:val="20"/>
          <w:szCs w:val="20"/>
        </w:rPr>
      </w:pPr>
      <w:r w:rsidRPr="00996F2A">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05A19" w:rsidRPr="00996F2A" w:rsidRDefault="00305A19" w:rsidP="00305A19">
      <w:pPr>
        <w:widowControl w:val="0"/>
        <w:tabs>
          <w:tab w:val="left" w:pos="1276"/>
        </w:tabs>
        <w:spacing w:after="160"/>
        <w:ind w:firstLine="567"/>
        <w:jc w:val="both"/>
        <w:rPr>
          <w:rFonts w:ascii="GHEA Grapalat" w:hAnsi="GHEA Grapalat"/>
          <w:sz w:val="20"/>
          <w:szCs w:val="20"/>
        </w:rPr>
      </w:pPr>
      <w:r w:rsidRPr="00996F2A">
        <w:rPr>
          <w:rFonts w:ascii="GHEA Grapalat" w:hAnsi="GHEA Grapalat" w:cs="Sylfaen"/>
          <w:sz w:val="20"/>
          <w:szCs w:val="20"/>
          <w:lang w:val="hy-AM"/>
        </w:rPr>
        <w:t xml:space="preserve">При этом, если договоры </w:t>
      </w:r>
      <w:r w:rsidRPr="00996F2A">
        <w:rPr>
          <w:rFonts w:ascii="GHEA Grapalat" w:hAnsi="GHEA Grapalat" w:cs="Sylfaen"/>
          <w:sz w:val="20"/>
          <w:szCs w:val="20"/>
        </w:rPr>
        <w:t>о закупке</w:t>
      </w:r>
      <w:r w:rsidRPr="00996F2A">
        <w:rPr>
          <w:rFonts w:ascii="GHEA Grapalat" w:hAnsi="GHEA Grapalat" w:cs="Sylfaen"/>
          <w:sz w:val="20"/>
          <w:szCs w:val="20"/>
          <w:lang w:val="hy-AM"/>
        </w:rPr>
        <w:t xml:space="preserve"> </w:t>
      </w:r>
      <w:r w:rsidRPr="00996F2A">
        <w:rPr>
          <w:rFonts w:ascii="GHEA Grapalat" w:hAnsi="GHEA Grapalat" w:cs="Sylfaen"/>
          <w:sz w:val="20"/>
          <w:szCs w:val="20"/>
        </w:rPr>
        <w:t>работ</w:t>
      </w:r>
      <w:r w:rsidRPr="00996F2A">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996F2A">
        <w:rPr>
          <w:rFonts w:ascii="GHEA Grapalat" w:hAnsi="GHEA Grapalat" w:cs="Sylfaen"/>
          <w:sz w:val="20"/>
          <w:szCs w:val="20"/>
        </w:rPr>
        <w:t xml:space="preserve">выделенных </w:t>
      </w:r>
      <w:r w:rsidRPr="00996F2A">
        <w:rPr>
          <w:rFonts w:ascii="GHEA Grapalat" w:hAnsi="GHEA Grapalat" w:cs="Sylfaen"/>
          <w:sz w:val="20"/>
          <w:szCs w:val="20"/>
          <w:lang w:val="hy-AM"/>
        </w:rPr>
        <w:t xml:space="preserve">финансовых </w:t>
      </w:r>
      <w:r w:rsidRPr="00996F2A">
        <w:rPr>
          <w:rFonts w:ascii="GHEA Grapalat" w:hAnsi="GHEA Grapalat" w:cs="Sylfaen"/>
          <w:sz w:val="20"/>
          <w:szCs w:val="20"/>
        </w:rPr>
        <w:t>средств</w:t>
      </w:r>
      <w:r w:rsidRPr="00996F2A">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996F2A">
        <w:rPr>
          <w:rFonts w:ascii="GHEA Grapalat" w:hAnsi="GHEA Grapalat" w:cs="Sylfaen"/>
          <w:sz w:val="20"/>
          <w:szCs w:val="20"/>
        </w:rPr>
        <w:t>.</w:t>
      </w:r>
    </w:p>
    <w:p w:rsidR="00305A19" w:rsidRPr="00996F2A" w:rsidRDefault="00305A19" w:rsidP="00305A19">
      <w:pPr>
        <w:widowControl w:val="0"/>
        <w:tabs>
          <w:tab w:val="left" w:pos="1276"/>
        </w:tabs>
        <w:spacing w:after="160"/>
        <w:ind w:firstLine="567"/>
        <w:jc w:val="both"/>
        <w:rPr>
          <w:rFonts w:ascii="GHEA Grapalat" w:hAnsi="GHEA Grapalat" w:cs="Sylfaen"/>
          <w:sz w:val="20"/>
          <w:szCs w:val="20"/>
        </w:rPr>
      </w:pPr>
      <w:r w:rsidRPr="00996F2A">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05A19" w:rsidRPr="00996F2A" w:rsidRDefault="00305A19" w:rsidP="00305A19">
      <w:pPr>
        <w:widowControl w:val="0"/>
        <w:tabs>
          <w:tab w:val="left" w:pos="1276"/>
        </w:tabs>
        <w:spacing w:after="160"/>
        <w:ind w:firstLine="567"/>
        <w:jc w:val="both"/>
        <w:rPr>
          <w:rFonts w:ascii="GHEA Grapalat" w:hAnsi="GHEA Grapalat"/>
          <w:sz w:val="20"/>
          <w:szCs w:val="20"/>
        </w:rPr>
      </w:pPr>
      <w:r w:rsidRPr="00996F2A">
        <w:rPr>
          <w:rFonts w:ascii="GHEA Grapalat" w:hAnsi="GHEA Grapalat"/>
          <w:sz w:val="20"/>
          <w:szCs w:val="20"/>
        </w:rPr>
        <w:t>10.3.</w:t>
      </w:r>
      <w:r w:rsidRPr="00996F2A">
        <w:rPr>
          <w:rFonts w:ascii="GHEA Grapalat" w:hAnsi="GHEA Grapalat"/>
          <w:sz w:val="20"/>
          <w:szCs w:val="20"/>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w:t>
      </w:r>
      <w:proofErr w:type="gramStart"/>
      <w:r w:rsidRPr="00996F2A">
        <w:rPr>
          <w:rFonts w:ascii="GHEA Grapalat" w:hAnsi="GHEA Grapalat"/>
          <w:sz w:val="20"/>
          <w:szCs w:val="20"/>
        </w:rPr>
        <w:t>виде  одностороннем</w:t>
      </w:r>
      <w:proofErr w:type="gramEnd"/>
      <w:r w:rsidRPr="00996F2A">
        <w:rPr>
          <w:rFonts w:ascii="GHEA Grapalat" w:hAnsi="GHEA Grapalat"/>
          <w:sz w:val="20"/>
          <w:szCs w:val="20"/>
        </w:rPr>
        <w:t xml:space="preserve"> порядке утвержденного заявления-в виде неустойки (приложение 5.1) или наличных денег</w:t>
      </w:r>
      <w:r w:rsidRPr="00996F2A" w:rsidDel="00722A7B">
        <w:rPr>
          <w:rFonts w:ascii="GHEA Grapalat" w:hAnsi="GHEA Grapalat"/>
          <w:sz w:val="20"/>
          <w:szCs w:val="20"/>
        </w:rPr>
        <w:t xml:space="preserve"> </w:t>
      </w:r>
      <w:r w:rsidRPr="00996F2A">
        <w:rPr>
          <w:rFonts w:ascii="GHEA Grapalat" w:hAnsi="GHEA Grapalat"/>
          <w:sz w:val="20"/>
          <w:szCs w:val="20"/>
        </w:rPr>
        <w:t>.</w:t>
      </w:r>
    </w:p>
    <w:p w:rsidR="00305A19" w:rsidRPr="00996F2A" w:rsidRDefault="00305A19" w:rsidP="00305A19">
      <w:pPr>
        <w:widowControl w:val="0"/>
        <w:tabs>
          <w:tab w:val="left" w:pos="1276"/>
        </w:tabs>
        <w:spacing w:after="160"/>
        <w:ind w:firstLine="567"/>
        <w:jc w:val="both"/>
        <w:rPr>
          <w:rFonts w:ascii="GHEA Grapalat" w:hAnsi="GHEA Grapalat"/>
          <w:sz w:val="20"/>
          <w:szCs w:val="20"/>
        </w:rPr>
      </w:pPr>
      <w:r w:rsidRPr="00996F2A">
        <w:rPr>
          <w:rFonts w:ascii="GHEA Grapalat" w:hAnsi="GHEA Grapalat"/>
          <w:sz w:val="20"/>
          <w:szCs w:val="20"/>
        </w:rPr>
        <w:t xml:space="preserve">Если процедура закупки организована </w:t>
      </w:r>
      <w:proofErr w:type="gramStart"/>
      <w:r w:rsidRPr="00996F2A">
        <w:rPr>
          <w:rFonts w:ascii="GHEA Grapalat" w:hAnsi="GHEA Grapalat"/>
          <w:sz w:val="20"/>
          <w:szCs w:val="20"/>
        </w:rPr>
        <w:t>по лотам</w:t>
      </w:r>
      <w:proofErr w:type="gramEnd"/>
      <w:r w:rsidRPr="00996F2A">
        <w:rPr>
          <w:rFonts w:ascii="GHEA Grapalat" w:hAnsi="GHEA Grapalat"/>
          <w:sz w:val="20"/>
          <w:szCs w:val="20"/>
        </w:rPr>
        <w:t xml:space="preserve"> и участник признается отобранным участником по более чем одному лоту, </w:t>
      </w:r>
      <w:r w:rsidRPr="00996F2A">
        <w:rPr>
          <w:rFonts w:ascii="GHEA Grapalat" w:hAnsi="GHEA Grapalat" w:cs="Sylfaen"/>
          <w:sz w:val="20"/>
          <w:szCs w:val="20"/>
        </w:rPr>
        <w:t xml:space="preserve">то он может предоставить обеспечение договора как </w:t>
      </w:r>
      <w:r w:rsidRPr="00996F2A">
        <w:rPr>
          <w:rFonts w:ascii="GHEA Grapalat" w:hAnsi="GHEA Grapalat"/>
          <w:sz w:val="20"/>
          <w:szCs w:val="20"/>
        </w:rPr>
        <w:t xml:space="preserve">для каждого лота в отдельности, так и одно обеспечение для всех лотов. При представлении одного обеспечения </w:t>
      </w:r>
      <w:proofErr w:type="spellStart"/>
      <w:r w:rsidRPr="00996F2A">
        <w:rPr>
          <w:rFonts w:ascii="GHEA Grapalat" w:hAnsi="GHEA Grapalat"/>
          <w:sz w:val="20"/>
          <w:szCs w:val="20"/>
        </w:rPr>
        <w:t>догогвора</w:t>
      </w:r>
      <w:proofErr w:type="spellEnd"/>
      <w:r w:rsidRPr="00996F2A">
        <w:rPr>
          <w:rFonts w:ascii="GHEA Grapalat" w:hAnsi="GHEA Grapalat"/>
          <w:sz w:val="20"/>
          <w:szCs w:val="20"/>
        </w:rPr>
        <w:t xml:space="preserve"> его сумма исчисляется по отношению </w:t>
      </w:r>
      <w:r w:rsidRPr="00996F2A">
        <w:rPr>
          <w:rFonts w:ascii="GHEA Grapalat" w:hAnsi="GHEA Grapalat" w:cs="Sylfaen"/>
          <w:sz w:val="20"/>
          <w:szCs w:val="20"/>
        </w:rPr>
        <w:t>к сумме цен закупок представленных лотов</w:t>
      </w:r>
      <w:r w:rsidRPr="00996F2A">
        <w:rPr>
          <w:rFonts w:ascii="GHEA Grapalat" w:hAnsi="GHEA Grapalat"/>
          <w:color w:val="FF0000"/>
          <w:sz w:val="20"/>
          <w:szCs w:val="20"/>
        </w:rPr>
        <w:t xml:space="preserve"> </w:t>
      </w:r>
      <w:r w:rsidRPr="00996F2A">
        <w:rPr>
          <w:rFonts w:ascii="GHEA Grapalat" w:hAnsi="GHEA Grapalat"/>
          <w:color w:val="000000" w:themeColor="text1"/>
          <w:sz w:val="20"/>
          <w:szCs w:val="20"/>
        </w:rPr>
        <w:t>с учетом требований 9-ого подпункта 32-ого пункта</w:t>
      </w:r>
      <w:r w:rsidRPr="00996F2A">
        <w:rPr>
          <w:rFonts w:ascii="GHEA Grapalat" w:hAnsi="GHEA Grapalat"/>
          <w:sz w:val="20"/>
          <w:szCs w:val="20"/>
        </w:rPr>
        <w:t xml:space="preserve">. </w:t>
      </w:r>
    </w:p>
    <w:p w:rsidR="00305A19" w:rsidRPr="00996F2A" w:rsidRDefault="00305A19" w:rsidP="00305A19">
      <w:pPr>
        <w:widowControl w:val="0"/>
        <w:tabs>
          <w:tab w:val="left" w:pos="1276"/>
        </w:tabs>
        <w:spacing w:after="160"/>
        <w:ind w:firstLine="567"/>
        <w:jc w:val="both"/>
        <w:rPr>
          <w:rFonts w:ascii="GHEA Grapalat" w:hAnsi="GHEA Grapalat"/>
          <w:sz w:val="20"/>
          <w:szCs w:val="20"/>
          <w:lang w:val="hy-AM"/>
        </w:rPr>
      </w:pPr>
      <w:r w:rsidRPr="00996F2A">
        <w:rPr>
          <w:rFonts w:ascii="GHEA Grapalat" w:hAnsi="GHEA Grapalat"/>
          <w:sz w:val="20"/>
          <w:szCs w:val="20"/>
        </w:rPr>
        <w:t>.</w:t>
      </w:r>
    </w:p>
    <w:p w:rsidR="00305A19" w:rsidRPr="00996F2A" w:rsidRDefault="00305A19" w:rsidP="00305A19">
      <w:pPr>
        <w:widowControl w:val="0"/>
        <w:tabs>
          <w:tab w:val="left" w:pos="1276"/>
        </w:tabs>
        <w:spacing w:after="160"/>
        <w:ind w:firstLine="567"/>
        <w:jc w:val="both"/>
        <w:rPr>
          <w:rFonts w:ascii="GHEA Grapalat" w:hAnsi="GHEA Grapalat"/>
          <w:sz w:val="20"/>
          <w:szCs w:val="20"/>
        </w:rPr>
      </w:pPr>
      <w:r w:rsidRPr="00996F2A">
        <w:rPr>
          <w:rFonts w:ascii="GHEA Grapalat" w:hAnsi="GHEA Grapalat"/>
          <w:sz w:val="20"/>
          <w:szCs w:val="20"/>
        </w:rPr>
        <w:t xml:space="preserve"> 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305A19" w:rsidRPr="00996F2A" w:rsidRDefault="00305A19" w:rsidP="00305A19">
      <w:pPr>
        <w:widowControl w:val="0"/>
        <w:tabs>
          <w:tab w:val="left" w:pos="1276"/>
        </w:tabs>
        <w:spacing w:after="160"/>
        <w:ind w:firstLine="567"/>
        <w:jc w:val="both"/>
        <w:rPr>
          <w:rFonts w:ascii="GHEA Grapalat" w:hAnsi="GHEA Grapalat"/>
          <w:sz w:val="20"/>
          <w:szCs w:val="20"/>
        </w:rPr>
      </w:pPr>
      <w:r w:rsidRPr="00996F2A">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996F2A">
        <w:rPr>
          <w:rFonts w:ascii="Calibri" w:hAnsi="Calibri" w:cs="Calibri"/>
          <w:sz w:val="20"/>
          <w:szCs w:val="20"/>
        </w:rPr>
        <w:t> </w:t>
      </w:r>
      <w:r w:rsidRPr="00996F2A">
        <w:rPr>
          <w:rFonts w:ascii="GHEA Grapalat" w:hAnsi="GHEA Grapalat"/>
          <w:sz w:val="20"/>
          <w:szCs w:val="20"/>
        </w:rPr>
        <w:t>"900008000664", открытый в Центральном казначействе на имя уполномоченного органа.</w:t>
      </w:r>
    </w:p>
    <w:p w:rsidR="00305A19" w:rsidRPr="00996F2A" w:rsidRDefault="00305A19" w:rsidP="00305A19">
      <w:pPr>
        <w:widowControl w:val="0"/>
        <w:tabs>
          <w:tab w:val="left" w:pos="1276"/>
        </w:tabs>
        <w:spacing w:after="160"/>
        <w:ind w:firstLine="567"/>
        <w:jc w:val="both"/>
        <w:rPr>
          <w:rFonts w:ascii="GHEA Grapalat" w:hAnsi="GHEA Grapalat" w:cs="Sylfaen"/>
          <w:sz w:val="20"/>
          <w:szCs w:val="20"/>
        </w:rPr>
      </w:pPr>
      <w:r w:rsidRPr="00996F2A">
        <w:rPr>
          <w:rFonts w:ascii="GHEA Grapalat" w:hAnsi="GHEA Grapalat"/>
          <w:sz w:val="20"/>
          <w:szCs w:val="20"/>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996F2A">
        <w:rPr>
          <w:rFonts w:ascii="GHEA Grapalat" w:hAnsi="GHEA Grapalat"/>
          <w:sz w:val="20"/>
          <w:szCs w:val="20"/>
          <w:lang w:val="hy-AM"/>
        </w:rPr>
        <w:t xml:space="preserve"> </w:t>
      </w:r>
      <w:r w:rsidRPr="00996F2A">
        <w:rPr>
          <w:rFonts w:ascii="GHEA Grapalat" w:hAnsi="GHEA Grapalat" w:cs="Sylfaen"/>
          <w:sz w:val="20"/>
          <w:szCs w:val="20"/>
        </w:rPr>
        <w:t xml:space="preserve">предусмотренные финансовые средства превышают </w:t>
      </w:r>
      <w:r w:rsidRPr="00996F2A">
        <w:rPr>
          <w:rFonts w:ascii="GHEA Grapalat" w:hAnsi="GHEA Grapalat" w:cs="Sylfaen"/>
          <w:sz w:val="20"/>
          <w:szCs w:val="20"/>
          <w:lang w:val="hy-AM"/>
        </w:rPr>
        <w:t>25</w:t>
      </w:r>
      <w:r w:rsidRPr="00996F2A">
        <w:rPr>
          <w:rFonts w:ascii="GHEA Grapalat" w:hAnsi="GHEA Grapalat" w:cs="Sylfaen"/>
          <w:sz w:val="20"/>
          <w:szCs w:val="20"/>
        </w:rPr>
        <w:t xml:space="preserve"> млн. </w:t>
      </w:r>
      <w:proofErr w:type="spellStart"/>
      <w:r w:rsidRPr="00996F2A">
        <w:rPr>
          <w:rFonts w:ascii="GHEA Grapalat" w:hAnsi="GHEA Grapalat" w:cs="Sylfaen"/>
          <w:sz w:val="20"/>
          <w:szCs w:val="20"/>
        </w:rPr>
        <w:t>драмов</w:t>
      </w:r>
      <w:proofErr w:type="spellEnd"/>
      <w:r w:rsidRPr="00996F2A">
        <w:rPr>
          <w:rFonts w:ascii="GHEA Grapalat" w:hAnsi="GHEA Grapalat" w:cs="Sylfaen"/>
          <w:sz w:val="20"/>
          <w:szCs w:val="20"/>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sidRPr="00996F2A">
        <w:rPr>
          <w:rFonts w:ascii="GHEA Grapalat" w:hAnsi="GHEA Grapalat" w:cs="Sylfaen"/>
          <w:sz w:val="20"/>
          <w:szCs w:val="20"/>
        </w:rPr>
        <w:lastRenderedPageBreak/>
        <w:t>неустойки или наличных денег</w:t>
      </w:r>
    </w:p>
    <w:p w:rsidR="00305A19" w:rsidRPr="00996F2A" w:rsidRDefault="00305A19" w:rsidP="00305A19">
      <w:pPr>
        <w:widowControl w:val="0"/>
        <w:tabs>
          <w:tab w:val="left" w:pos="1276"/>
        </w:tabs>
        <w:spacing w:after="160"/>
        <w:ind w:firstLine="567"/>
        <w:jc w:val="both"/>
        <w:rPr>
          <w:rFonts w:ascii="GHEA Grapalat" w:hAnsi="GHEA Grapalat"/>
          <w:sz w:val="20"/>
          <w:szCs w:val="20"/>
        </w:rPr>
      </w:pPr>
      <w:r w:rsidRPr="00996F2A">
        <w:rPr>
          <w:rFonts w:ascii="GHEA Grapalat" w:hAnsi="GHEA Grapalat"/>
          <w:sz w:val="20"/>
          <w:szCs w:val="20"/>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05A19" w:rsidRPr="00996F2A" w:rsidRDefault="00305A19" w:rsidP="00305A19">
      <w:pPr>
        <w:widowControl w:val="0"/>
        <w:tabs>
          <w:tab w:val="left" w:pos="1134"/>
        </w:tabs>
        <w:spacing w:after="160"/>
        <w:ind w:firstLine="567"/>
        <w:jc w:val="both"/>
        <w:rPr>
          <w:rFonts w:ascii="GHEA Grapalat" w:hAnsi="GHEA Grapalat"/>
          <w:sz w:val="20"/>
          <w:szCs w:val="20"/>
        </w:rPr>
      </w:pPr>
      <w:r w:rsidRPr="00996F2A">
        <w:rPr>
          <w:rFonts w:ascii="GHEA Grapalat" w:hAnsi="GHEA Grapalat"/>
          <w:b/>
          <w:sz w:val="20"/>
          <w:szCs w:val="20"/>
        </w:rPr>
        <w:t xml:space="preserve">  </w:t>
      </w:r>
      <w:r w:rsidRPr="00996F2A">
        <w:rPr>
          <w:rFonts w:ascii="GHEA Grapalat" w:hAnsi="GHEA Grapalat"/>
          <w:sz w:val="20"/>
          <w:szCs w:val="20"/>
        </w:rPr>
        <w:t xml:space="preserve">10.7 Руководитель заказчика в письменной форме представляет требование о выплате обеспечения </w:t>
      </w:r>
      <w:proofErr w:type="gramStart"/>
      <w:r w:rsidRPr="00996F2A">
        <w:rPr>
          <w:rFonts w:ascii="GHEA Grapalat" w:hAnsi="GHEA Grapalat"/>
          <w:sz w:val="20"/>
          <w:szCs w:val="20"/>
        </w:rPr>
        <w:t>договора  и</w:t>
      </w:r>
      <w:proofErr w:type="gramEnd"/>
      <w:r w:rsidRPr="00996F2A">
        <w:rPr>
          <w:rFonts w:ascii="GHEA Grapalat" w:hAnsi="GHEA Grapalat"/>
          <w:sz w:val="20"/>
          <w:szCs w:val="20"/>
        </w:rPr>
        <w:t xml:space="preserve"> квалификации банку, а в случае обеспечения, представленного в виде наличных денег</w:t>
      </w:r>
      <w:r w:rsidRPr="00996F2A">
        <w:rPr>
          <w:rFonts w:ascii="GHEA Grapalat" w:hAnsi="GHEA Grapalat"/>
          <w:sz w:val="20"/>
          <w:szCs w:val="20"/>
          <w:lang w:val="hy-AM"/>
        </w:rPr>
        <w:t>-</w:t>
      </w:r>
      <w:r w:rsidRPr="00996F2A">
        <w:rPr>
          <w:rFonts w:ascii="GHEA Grapalat" w:hAnsi="GHEA Grapalat"/>
          <w:sz w:val="20"/>
          <w:szCs w:val="20"/>
        </w:rPr>
        <w:t xml:space="preserve"> Министерству Финансов РА</w:t>
      </w:r>
      <w:r w:rsidRPr="00996F2A">
        <w:rPr>
          <w:rFonts w:ascii="GHEA Grapalat" w:hAnsi="GHEA Grapalat"/>
          <w:sz w:val="20"/>
          <w:szCs w:val="20"/>
          <w:lang w:val="hy-AM"/>
        </w:rPr>
        <w:t>,</w:t>
      </w:r>
      <w:r w:rsidRPr="00996F2A">
        <w:rPr>
          <w:rFonts w:ascii="GHEA Grapalat" w:hAnsi="GHEA Grapalat"/>
          <w:sz w:val="20"/>
          <w:szCs w:val="20"/>
        </w:rPr>
        <w:t xml:space="preserve"> в течение пяти рабочих дней, следующих за днем возникновения основания для </w:t>
      </w:r>
      <w:proofErr w:type="spellStart"/>
      <w:r w:rsidRPr="00996F2A">
        <w:rPr>
          <w:rFonts w:ascii="GHEA Grapalat" w:hAnsi="GHEA Grapalat"/>
          <w:sz w:val="20"/>
          <w:szCs w:val="20"/>
        </w:rPr>
        <w:t>вылаты</w:t>
      </w:r>
      <w:proofErr w:type="spellEnd"/>
      <w:r w:rsidRPr="00996F2A">
        <w:rPr>
          <w:rFonts w:ascii="GHEA Grapalat" w:hAnsi="GHEA Grapalat"/>
          <w:sz w:val="20"/>
          <w:szCs w:val="20"/>
        </w:rPr>
        <w:t xml:space="preserve"> обеспечения. Если требование о выплате обеспечения отклоняется банком или Министерством Финансов </w:t>
      </w:r>
      <w:proofErr w:type="gramStart"/>
      <w:r w:rsidRPr="00996F2A">
        <w:rPr>
          <w:rFonts w:ascii="GHEA Grapalat" w:hAnsi="GHEA Grapalat"/>
          <w:sz w:val="20"/>
          <w:szCs w:val="20"/>
        </w:rPr>
        <w:t>РА  на</w:t>
      </w:r>
      <w:proofErr w:type="gramEnd"/>
      <w:r w:rsidRPr="00996F2A">
        <w:rPr>
          <w:rFonts w:ascii="GHEA Grapalat" w:hAnsi="GHEA Grapalat"/>
          <w:sz w:val="20"/>
          <w:szCs w:val="20"/>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05A19" w:rsidRPr="00996F2A" w:rsidRDefault="00305A19" w:rsidP="00305A1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996F2A">
        <w:rPr>
          <w:rFonts w:ascii="GHEA Grapalat" w:hAnsi="GHEA Grapalat"/>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05A19" w:rsidRPr="00996F2A" w:rsidRDefault="00305A19" w:rsidP="00305A1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996F2A">
        <w:rPr>
          <w:rFonts w:ascii="GHEA Grapalat" w:hAnsi="GHEA Grapalat"/>
          <w:sz w:val="20"/>
          <w:szCs w:val="20"/>
        </w:rPr>
        <w:t xml:space="preserve">- в случае обеспечения </w:t>
      </w:r>
      <w:r w:rsidRPr="00996F2A">
        <w:rPr>
          <w:rFonts w:ascii="GHEA Grapalat" w:hAnsi="GHEA Grapalat" w:hint="eastAsia"/>
          <w:sz w:val="20"/>
          <w:szCs w:val="20"/>
        </w:rPr>
        <w:t>представленного</w:t>
      </w:r>
      <w:r w:rsidRPr="00996F2A">
        <w:rPr>
          <w:rFonts w:ascii="GHEA Grapalat" w:hAnsi="GHEA Grapalat"/>
          <w:sz w:val="20"/>
          <w:szCs w:val="20"/>
        </w:rPr>
        <w:t xml:space="preserve"> </w:t>
      </w:r>
      <w:r w:rsidRPr="00996F2A">
        <w:rPr>
          <w:rFonts w:ascii="GHEA Grapalat" w:hAnsi="GHEA Grapalat" w:hint="eastAsia"/>
          <w:sz w:val="20"/>
          <w:szCs w:val="20"/>
        </w:rPr>
        <w:t>в</w:t>
      </w:r>
      <w:r w:rsidRPr="00996F2A">
        <w:rPr>
          <w:rFonts w:ascii="GHEA Grapalat" w:hAnsi="GHEA Grapalat"/>
          <w:sz w:val="20"/>
          <w:szCs w:val="20"/>
        </w:rPr>
        <w:t xml:space="preserve"> </w:t>
      </w:r>
      <w:r w:rsidRPr="00996F2A">
        <w:rPr>
          <w:rFonts w:ascii="GHEA Grapalat" w:hAnsi="GHEA Grapalat" w:hint="eastAsia"/>
          <w:sz w:val="20"/>
          <w:szCs w:val="20"/>
        </w:rPr>
        <w:t>форме</w:t>
      </w:r>
      <w:r w:rsidRPr="00996F2A">
        <w:rPr>
          <w:rFonts w:ascii="GHEA Grapalat" w:hAnsi="GHEA Grapalat"/>
          <w:sz w:val="20"/>
          <w:szCs w:val="20"/>
        </w:rPr>
        <w:t xml:space="preserve"> </w:t>
      </w:r>
      <w:r w:rsidRPr="00996F2A">
        <w:rPr>
          <w:rFonts w:ascii="GHEA Grapalat" w:hAnsi="GHEA Grapalat" w:hint="eastAsia"/>
          <w:sz w:val="20"/>
          <w:szCs w:val="20"/>
        </w:rPr>
        <w:t>наличных</w:t>
      </w:r>
      <w:r w:rsidRPr="00996F2A">
        <w:rPr>
          <w:rFonts w:ascii="GHEA Grapalat" w:hAnsi="GHEA Grapalat"/>
          <w:sz w:val="20"/>
          <w:szCs w:val="20"/>
        </w:rPr>
        <w:t xml:space="preserve"> </w:t>
      </w:r>
      <w:r w:rsidRPr="00996F2A">
        <w:rPr>
          <w:rFonts w:ascii="GHEA Grapalat" w:hAnsi="GHEA Grapalat" w:hint="eastAsia"/>
          <w:sz w:val="20"/>
          <w:szCs w:val="20"/>
        </w:rPr>
        <w:t>денег</w:t>
      </w:r>
      <w:r w:rsidRPr="00996F2A">
        <w:rPr>
          <w:rFonts w:ascii="GHEA Grapalat" w:hAnsi="GHEA Grapalat"/>
          <w:sz w:val="20"/>
          <w:szCs w:val="20"/>
        </w:rPr>
        <w:t xml:space="preserve"> - </w:t>
      </w:r>
      <w:r w:rsidRPr="00996F2A">
        <w:rPr>
          <w:rFonts w:ascii="GHEA Grapalat" w:hAnsi="GHEA Grapalat" w:hint="eastAsia"/>
          <w:sz w:val="20"/>
          <w:szCs w:val="20"/>
        </w:rPr>
        <w:t>Министерство</w:t>
      </w:r>
      <w:r w:rsidRPr="00996F2A">
        <w:rPr>
          <w:rFonts w:ascii="GHEA Grapalat" w:hAnsi="GHEA Grapalat"/>
          <w:sz w:val="20"/>
          <w:szCs w:val="20"/>
        </w:rPr>
        <w:t xml:space="preserve"> </w:t>
      </w:r>
      <w:r w:rsidRPr="00996F2A">
        <w:rPr>
          <w:rFonts w:ascii="GHEA Grapalat" w:hAnsi="GHEA Grapalat" w:hint="eastAsia"/>
          <w:sz w:val="20"/>
          <w:szCs w:val="20"/>
        </w:rPr>
        <w:t>финансов</w:t>
      </w:r>
      <w:r w:rsidRPr="00996F2A">
        <w:rPr>
          <w:rFonts w:ascii="GHEA Grapalat" w:hAnsi="GHEA Grapalat"/>
          <w:sz w:val="20"/>
          <w:szCs w:val="20"/>
        </w:rPr>
        <w:t xml:space="preserve"> </w:t>
      </w:r>
      <w:r w:rsidRPr="00996F2A">
        <w:rPr>
          <w:rFonts w:ascii="GHEA Grapalat" w:hAnsi="GHEA Grapalat" w:hint="eastAsia"/>
          <w:sz w:val="20"/>
          <w:szCs w:val="20"/>
        </w:rPr>
        <w:t>РА</w:t>
      </w:r>
      <w:r w:rsidRPr="00996F2A">
        <w:rPr>
          <w:rFonts w:ascii="GHEA Grapalat" w:hAnsi="GHEA Grapalat"/>
          <w:sz w:val="20"/>
          <w:szCs w:val="20"/>
        </w:rPr>
        <w:t xml:space="preserve"> </w:t>
      </w:r>
      <w:r w:rsidRPr="00996F2A">
        <w:rPr>
          <w:rFonts w:ascii="GHEA Grapalat" w:hAnsi="GHEA Grapalat" w:hint="eastAsia"/>
          <w:sz w:val="20"/>
          <w:szCs w:val="20"/>
        </w:rPr>
        <w:t>с</w:t>
      </w:r>
      <w:r w:rsidRPr="00996F2A">
        <w:rPr>
          <w:rFonts w:ascii="GHEA Grapalat" w:hAnsi="GHEA Grapalat"/>
          <w:sz w:val="20"/>
          <w:szCs w:val="20"/>
        </w:rPr>
        <w:t xml:space="preserve"> </w:t>
      </w:r>
      <w:r w:rsidRPr="00996F2A">
        <w:rPr>
          <w:rFonts w:ascii="GHEA Grapalat" w:hAnsi="GHEA Grapalat" w:hint="eastAsia"/>
          <w:sz w:val="20"/>
          <w:szCs w:val="20"/>
        </w:rPr>
        <w:t>приложением</w:t>
      </w:r>
      <w:r w:rsidRPr="00996F2A">
        <w:rPr>
          <w:rFonts w:ascii="GHEA Grapalat" w:hAnsi="GHEA Grapalat"/>
          <w:sz w:val="20"/>
          <w:szCs w:val="20"/>
        </w:rPr>
        <w:t xml:space="preserve"> </w:t>
      </w:r>
      <w:r w:rsidRPr="00996F2A">
        <w:rPr>
          <w:rFonts w:ascii="GHEA Grapalat" w:hAnsi="GHEA Grapalat" w:hint="eastAsia"/>
          <w:sz w:val="20"/>
          <w:szCs w:val="20"/>
        </w:rPr>
        <w:t>копии</w:t>
      </w:r>
      <w:r w:rsidRPr="00996F2A">
        <w:rPr>
          <w:rFonts w:ascii="GHEA Grapalat" w:hAnsi="GHEA Grapalat"/>
          <w:sz w:val="20"/>
          <w:szCs w:val="20"/>
        </w:rPr>
        <w:t xml:space="preserve"> </w:t>
      </w:r>
      <w:r w:rsidRPr="00996F2A">
        <w:rPr>
          <w:rFonts w:ascii="GHEA Grapalat" w:hAnsi="GHEA Grapalat" w:hint="eastAsia"/>
          <w:sz w:val="20"/>
          <w:szCs w:val="20"/>
        </w:rPr>
        <w:t>представленного</w:t>
      </w:r>
      <w:r w:rsidRPr="00996F2A">
        <w:rPr>
          <w:rFonts w:ascii="GHEA Grapalat" w:hAnsi="GHEA Grapalat"/>
          <w:sz w:val="20"/>
          <w:szCs w:val="20"/>
        </w:rPr>
        <w:t xml:space="preserve"> </w:t>
      </w:r>
      <w:r w:rsidRPr="00996F2A">
        <w:rPr>
          <w:rFonts w:ascii="GHEA Grapalat" w:hAnsi="GHEA Grapalat" w:hint="eastAsia"/>
          <w:sz w:val="20"/>
          <w:szCs w:val="20"/>
        </w:rPr>
        <w:t>в</w:t>
      </w:r>
      <w:r w:rsidRPr="00996F2A">
        <w:rPr>
          <w:rFonts w:ascii="GHEA Grapalat" w:hAnsi="GHEA Grapalat"/>
          <w:sz w:val="20"/>
          <w:szCs w:val="20"/>
        </w:rPr>
        <w:t xml:space="preserve"> </w:t>
      </w:r>
      <w:r w:rsidRPr="00996F2A">
        <w:rPr>
          <w:rFonts w:ascii="GHEA Grapalat" w:hAnsi="GHEA Grapalat" w:hint="eastAsia"/>
          <w:sz w:val="20"/>
          <w:szCs w:val="20"/>
        </w:rPr>
        <w:t>заявке</w:t>
      </w:r>
      <w:r w:rsidRPr="00996F2A">
        <w:rPr>
          <w:rFonts w:ascii="GHEA Grapalat" w:hAnsi="GHEA Grapalat"/>
          <w:sz w:val="20"/>
          <w:szCs w:val="20"/>
        </w:rPr>
        <w:t xml:space="preserve"> </w:t>
      </w:r>
      <w:r w:rsidRPr="00996F2A">
        <w:rPr>
          <w:rFonts w:ascii="GHEA Grapalat" w:hAnsi="GHEA Grapalat" w:hint="eastAsia"/>
          <w:sz w:val="20"/>
          <w:szCs w:val="20"/>
        </w:rPr>
        <w:t>документа</w:t>
      </w:r>
      <w:r w:rsidRPr="00996F2A">
        <w:rPr>
          <w:rFonts w:ascii="GHEA Grapalat" w:hAnsi="GHEA Grapalat"/>
          <w:sz w:val="20"/>
          <w:szCs w:val="20"/>
        </w:rPr>
        <w:t xml:space="preserve">, </w:t>
      </w:r>
      <w:r w:rsidRPr="00996F2A">
        <w:rPr>
          <w:rFonts w:ascii="GHEA Grapalat" w:hAnsi="GHEA Grapalat" w:hint="eastAsia"/>
          <w:sz w:val="20"/>
          <w:szCs w:val="20"/>
        </w:rPr>
        <w:t>об</w:t>
      </w:r>
      <w:r w:rsidRPr="00996F2A">
        <w:rPr>
          <w:rFonts w:ascii="GHEA Grapalat" w:hAnsi="GHEA Grapalat"/>
          <w:sz w:val="20"/>
          <w:szCs w:val="20"/>
        </w:rPr>
        <w:t xml:space="preserve"> </w:t>
      </w:r>
      <w:r w:rsidRPr="00996F2A">
        <w:rPr>
          <w:rFonts w:ascii="GHEA Grapalat" w:hAnsi="GHEA Grapalat" w:hint="eastAsia"/>
          <w:sz w:val="20"/>
          <w:szCs w:val="20"/>
        </w:rPr>
        <w:t>обосновании</w:t>
      </w:r>
      <w:r w:rsidRPr="00996F2A">
        <w:rPr>
          <w:rFonts w:ascii="GHEA Grapalat" w:hAnsi="GHEA Grapalat"/>
          <w:sz w:val="20"/>
          <w:szCs w:val="20"/>
        </w:rPr>
        <w:t xml:space="preserve"> </w:t>
      </w:r>
      <w:r w:rsidRPr="00996F2A">
        <w:rPr>
          <w:rFonts w:ascii="GHEA Grapalat" w:hAnsi="GHEA Grapalat" w:hint="eastAsia"/>
          <w:sz w:val="20"/>
          <w:szCs w:val="20"/>
        </w:rPr>
        <w:t>платежа</w:t>
      </w:r>
      <w:r w:rsidRPr="00996F2A">
        <w:rPr>
          <w:rFonts w:ascii="GHEA Grapalat" w:hAnsi="GHEA Grapalat"/>
          <w:sz w:val="20"/>
          <w:szCs w:val="20"/>
        </w:rPr>
        <w:t>;</w:t>
      </w:r>
    </w:p>
    <w:p w:rsidR="00305A19" w:rsidRPr="00996F2A" w:rsidRDefault="00305A19" w:rsidP="00305A1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996F2A">
        <w:rPr>
          <w:rFonts w:ascii="GHEA Grapalat" w:hAnsi="GHEA Grapalat"/>
          <w:sz w:val="20"/>
          <w:szCs w:val="20"/>
        </w:rPr>
        <w:t>- в случае обеспечения, представленного в виде банковской гарантии- банк, выдавший гарантию;</w:t>
      </w:r>
    </w:p>
    <w:p w:rsidR="00305A19" w:rsidRPr="00996F2A" w:rsidRDefault="00305A19" w:rsidP="00305A1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996F2A">
        <w:rPr>
          <w:rFonts w:ascii="GHEA Grapalat" w:hAnsi="GHEA Grapalat"/>
          <w:sz w:val="20"/>
          <w:szCs w:val="20"/>
        </w:rPr>
        <w:t>- в случае обеспечения, представленного в виде соглашения о неустойке - представившего его участника.</w:t>
      </w:r>
    </w:p>
    <w:p w:rsidR="00305A19" w:rsidRPr="00996F2A" w:rsidRDefault="00305A19" w:rsidP="00305A19">
      <w:pPr>
        <w:widowControl w:val="0"/>
        <w:tabs>
          <w:tab w:val="left" w:pos="1134"/>
        </w:tabs>
        <w:spacing w:after="160"/>
        <w:ind w:firstLine="567"/>
        <w:jc w:val="both"/>
        <w:rPr>
          <w:rFonts w:ascii="GHEA Grapalat" w:hAnsi="GHEA Grapalat"/>
          <w:sz w:val="20"/>
          <w:szCs w:val="20"/>
        </w:rPr>
      </w:pPr>
    </w:p>
    <w:p w:rsidR="00305A19" w:rsidRPr="00996F2A" w:rsidRDefault="00305A19" w:rsidP="00305A19">
      <w:pPr>
        <w:widowControl w:val="0"/>
        <w:tabs>
          <w:tab w:val="left" w:pos="1134"/>
        </w:tabs>
        <w:spacing w:after="160"/>
        <w:ind w:firstLine="567"/>
        <w:jc w:val="both"/>
        <w:rPr>
          <w:rFonts w:ascii="GHEA Grapalat" w:hAnsi="GHEA Grapalat"/>
          <w:sz w:val="20"/>
          <w:szCs w:val="20"/>
        </w:rPr>
      </w:pPr>
      <w:r w:rsidRPr="00996F2A">
        <w:rPr>
          <w:rFonts w:ascii="GHEA Grapalat" w:hAnsi="GHEA Grapalat"/>
          <w:sz w:val="20"/>
          <w:szCs w:val="20"/>
        </w:rPr>
        <w:tab/>
      </w:r>
    </w:p>
    <w:p w:rsidR="00305A19" w:rsidRPr="00996F2A" w:rsidRDefault="00305A19" w:rsidP="00305A19">
      <w:pPr>
        <w:rPr>
          <w:rFonts w:ascii="GHEA Grapalat" w:hAnsi="GHEA Grapalat" w:cs="Sylfaen"/>
          <w:sz w:val="20"/>
          <w:szCs w:val="20"/>
        </w:rPr>
      </w:pPr>
      <w:r w:rsidRPr="00996F2A">
        <w:rPr>
          <w:rFonts w:ascii="GHEA Grapalat" w:hAnsi="GHEA Grapalat" w:cs="Sylfaen"/>
          <w:sz w:val="20"/>
          <w:szCs w:val="20"/>
        </w:rPr>
        <w:br w:type="page"/>
      </w:r>
    </w:p>
    <w:p w:rsidR="00305A19" w:rsidRPr="00996F2A" w:rsidRDefault="00305A19" w:rsidP="00305A19">
      <w:pPr>
        <w:widowControl w:val="0"/>
        <w:tabs>
          <w:tab w:val="left" w:pos="1134"/>
        </w:tabs>
        <w:spacing w:after="160"/>
        <w:ind w:firstLine="567"/>
        <w:jc w:val="both"/>
        <w:rPr>
          <w:rFonts w:ascii="GHEA Grapalat" w:hAnsi="GHEA Grapalat" w:cs="Sylfaen"/>
          <w:sz w:val="20"/>
          <w:szCs w:val="20"/>
        </w:rPr>
      </w:pPr>
    </w:p>
    <w:p w:rsidR="00305A19" w:rsidRPr="00996F2A" w:rsidRDefault="00305A19" w:rsidP="00305A19">
      <w:pPr>
        <w:rPr>
          <w:rFonts w:ascii="GHEA Grapalat" w:hAnsi="GHEA Grapalat"/>
          <w:b/>
          <w:sz w:val="20"/>
          <w:szCs w:val="20"/>
        </w:rPr>
      </w:pPr>
      <w:r w:rsidRPr="00996F2A">
        <w:rPr>
          <w:rFonts w:ascii="GHEA Grapalat" w:hAnsi="GHEA Grapalat"/>
          <w:b/>
          <w:sz w:val="20"/>
          <w:szCs w:val="20"/>
        </w:rPr>
        <w:t xml:space="preserve">                           11. ОБЪЯВЛЕНИЕ ПРОЦЕДУРЫ НЕСОСТОЯВШЕЙСЯ</w:t>
      </w:r>
    </w:p>
    <w:p w:rsidR="00305A19" w:rsidRPr="00996F2A" w:rsidRDefault="00305A19" w:rsidP="00305A19">
      <w:pPr>
        <w:rPr>
          <w:rFonts w:ascii="GHEA Grapalat" w:hAnsi="GHEA Grapalat" w:cs="Arial"/>
          <w:b/>
          <w:sz w:val="20"/>
          <w:szCs w:val="20"/>
        </w:rPr>
      </w:pPr>
    </w:p>
    <w:p w:rsidR="00305A19" w:rsidRPr="00996F2A" w:rsidRDefault="00305A19" w:rsidP="00305A19">
      <w:pPr>
        <w:widowControl w:val="0"/>
        <w:tabs>
          <w:tab w:val="left" w:pos="1276"/>
        </w:tabs>
        <w:spacing w:after="160"/>
        <w:ind w:firstLine="567"/>
        <w:jc w:val="both"/>
        <w:rPr>
          <w:rFonts w:ascii="GHEA Grapalat" w:hAnsi="GHEA Grapalat" w:cs="Sylfaen"/>
          <w:sz w:val="20"/>
          <w:szCs w:val="20"/>
        </w:rPr>
      </w:pPr>
      <w:r w:rsidRPr="00996F2A">
        <w:rPr>
          <w:rFonts w:ascii="GHEA Grapalat" w:hAnsi="GHEA Grapalat"/>
          <w:sz w:val="20"/>
          <w:szCs w:val="20"/>
        </w:rPr>
        <w:t>11.1.</w:t>
      </w:r>
      <w:r w:rsidRPr="00996F2A">
        <w:rPr>
          <w:rFonts w:ascii="GHEA Grapalat" w:hAnsi="GHEA Grapalat"/>
          <w:sz w:val="20"/>
          <w:szCs w:val="20"/>
        </w:rPr>
        <w:tab/>
        <w:t>Согласно статье 37 Закона, Комиссия объявляет настоящую процедуру несостоявшейся, если:</w:t>
      </w:r>
    </w:p>
    <w:p w:rsidR="00305A19" w:rsidRPr="00996F2A" w:rsidRDefault="00305A19" w:rsidP="00305A19">
      <w:pPr>
        <w:widowControl w:val="0"/>
        <w:tabs>
          <w:tab w:val="left" w:pos="1134"/>
        </w:tabs>
        <w:spacing w:after="160"/>
        <w:ind w:firstLine="567"/>
        <w:jc w:val="both"/>
        <w:rPr>
          <w:rFonts w:ascii="GHEA Grapalat" w:hAnsi="GHEA Grapalat" w:cs="Sylfaen"/>
          <w:sz w:val="20"/>
          <w:szCs w:val="20"/>
        </w:rPr>
      </w:pPr>
      <w:r w:rsidRPr="00996F2A">
        <w:rPr>
          <w:rFonts w:ascii="GHEA Grapalat" w:hAnsi="GHEA Grapalat"/>
          <w:sz w:val="20"/>
          <w:szCs w:val="20"/>
        </w:rPr>
        <w:t>1)</w:t>
      </w:r>
      <w:r w:rsidRPr="00996F2A">
        <w:rPr>
          <w:rFonts w:ascii="GHEA Grapalat" w:hAnsi="GHEA Grapalat"/>
          <w:sz w:val="20"/>
          <w:szCs w:val="20"/>
        </w:rPr>
        <w:tab/>
        <w:t>ни одна из заявок не соответствует условиям приглашения;</w:t>
      </w:r>
    </w:p>
    <w:p w:rsidR="00305A19" w:rsidRPr="00996F2A" w:rsidRDefault="00305A19" w:rsidP="00305A19">
      <w:pPr>
        <w:widowControl w:val="0"/>
        <w:tabs>
          <w:tab w:val="left" w:pos="1134"/>
        </w:tabs>
        <w:spacing w:after="160"/>
        <w:ind w:firstLine="567"/>
        <w:jc w:val="both"/>
        <w:rPr>
          <w:rFonts w:ascii="GHEA Grapalat" w:hAnsi="GHEA Grapalat" w:cs="Sylfaen"/>
          <w:sz w:val="20"/>
          <w:szCs w:val="20"/>
        </w:rPr>
      </w:pPr>
      <w:r w:rsidRPr="00996F2A">
        <w:rPr>
          <w:rFonts w:ascii="GHEA Grapalat" w:hAnsi="GHEA Grapalat"/>
          <w:sz w:val="20"/>
          <w:szCs w:val="20"/>
        </w:rPr>
        <w:t>2)</w:t>
      </w:r>
      <w:r w:rsidRPr="00996F2A">
        <w:rPr>
          <w:rFonts w:ascii="GHEA Grapalat" w:hAnsi="GHEA Grapalat"/>
          <w:sz w:val="20"/>
          <w:szCs w:val="20"/>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996F2A">
        <w:rPr>
          <w:rFonts w:ascii="Calibri" w:hAnsi="Calibri" w:cs="Calibri"/>
          <w:sz w:val="20"/>
          <w:szCs w:val="20"/>
          <w:lang w:val="en-US"/>
        </w:rPr>
        <w:t> </w:t>
      </w:r>
      <w:r w:rsidRPr="00996F2A">
        <w:rPr>
          <w:rFonts w:ascii="GHEA Grapalat" w:hAnsi="GHEA Grapalat"/>
          <w:sz w:val="20"/>
          <w:szCs w:val="20"/>
        </w:rPr>
        <w:t>— Совета попечителей</w:t>
      </w:r>
      <w:r w:rsidRPr="00996F2A">
        <w:rPr>
          <w:rStyle w:val="af6"/>
          <w:rFonts w:ascii="GHEA Grapalat" w:hAnsi="GHEA Grapalat"/>
          <w:sz w:val="20"/>
          <w:szCs w:val="20"/>
        </w:rPr>
        <w:footnoteReference w:customMarkFollows="1" w:id="5"/>
        <w:t>14</w:t>
      </w:r>
      <w:r w:rsidRPr="00996F2A">
        <w:rPr>
          <w:rFonts w:ascii="GHEA Grapalat" w:hAnsi="GHEA Grapalat"/>
          <w:sz w:val="20"/>
          <w:szCs w:val="20"/>
        </w:rPr>
        <w:t>.</w:t>
      </w:r>
    </w:p>
    <w:p w:rsidR="00305A19" w:rsidRPr="00996F2A" w:rsidRDefault="00305A19" w:rsidP="00305A19">
      <w:pPr>
        <w:widowControl w:val="0"/>
        <w:tabs>
          <w:tab w:val="left" w:pos="1134"/>
        </w:tabs>
        <w:spacing w:after="160"/>
        <w:ind w:firstLine="567"/>
        <w:jc w:val="both"/>
        <w:rPr>
          <w:rFonts w:ascii="GHEA Grapalat" w:hAnsi="GHEA Grapalat" w:cs="Sylfaen"/>
          <w:sz w:val="20"/>
          <w:szCs w:val="20"/>
        </w:rPr>
      </w:pPr>
      <w:r w:rsidRPr="00996F2A">
        <w:rPr>
          <w:rFonts w:ascii="GHEA Grapalat" w:hAnsi="GHEA Grapalat"/>
          <w:sz w:val="20"/>
          <w:szCs w:val="20"/>
        </w:rPr>
        <w:t>3)</w:t>
      </w:r>
      <w:r w:rsidRPr="00996F2A">
        <w:rPr>
          <w:rFonts w:ascii="GHEA Grapalat" w:hAnsi="GHEA Grapalat"/>
          <w:sz w:val="20"/>
          <w:szCs w:val="20"/>
        </w:rPr>
        <w:tab/>
        <w:t>не подано ни одной заявки;</w:t>
      </w:r>
    </w:p>
    <w:p w:rsidR="00305A19" w:rsidRPr="00996F2A" w:rsidRDefault="00305A19" w:rsidP="00305A19">
      <w:pPr>
        <w:widowControl w:val="0"/>
        <w:tabs>
          <w:tab w:val="left" w:pos="1134"/>
        </w:tabs>
        <w:spacing w:after="160"/>
        <w:ind w:firstLine="567"/>
        <w:jc w:val="both"/>
        <w:rPr>
          <w:rFonts w:ascii="GHEA Grapalat" w:hAnsi="GHEA Grapalat"/>
          <w:sz w:val="20"/>
          <w:szCs w:val="20"/>
        </w:rPr>
      </w:pPr>
      <w:r w:rsidRPr="00996F2A">
        <w:rPr>
          <w:rFonts w:ascii="GHEA Grapalat" w:hAnsi="GHEA Grapalat"/>
          <w:sz w:val="20"/>
          <w:szCs w:val="20"/>
        </w:rPr>
        <w:t>4)</w:t>
      </w:r>
      <w:r w:rsidRPr="00996F2A">
        <w:rPr>
          <w:rFonts w:ascii="GHEA Grapalat" w:hAnsi="GHEA Grapalat"/>
          <w:sz w:val="20"/>
          <w:szCs w:val="20"/>
        </w:rPr>
        <w:tab/>
        <w:t>договор не заключается.</w:t>
      </w:r>
    </w:p>
    <w:p w:rsidR="00305A19" w:rsidRPr="00996F2A" w:rsidRDefault="00305A19" w:rsidP="00305A19">
      <w:pPr>
        <w:widowControl w:val="0"/>
        <w:tabs>
          <w:tab w:val="left" w:pos="1276"/>
        </w:tabs>
        <w:spacing w:after="160"/>
        <w:ind w:firstLine="567"/>
        <w:jc w:val="both"/>
        <w:rPr>
          <w:rFonts w:ascii="GHEA Grapalat" w:hAnsi="GHEA Grapalat" w:cs="Sylfaen"/>
          <w:sz w:val="20"/>
          <w:szCs w:val="20"/>
        </w:rPr>
      </w:pPr>
      <w:r w:rsidRPr="00996F2A">
        <w:rPr>
          <w:rFonts w:ascii="GHEA Grapalat" w:hAnsi="GHEA Grapalat"/>
          <w:sz w:val="20"/>
          <w:szCs w:val="20"/>
        </w:rPr>
        <w:t>11.2.</w:t>
      </w:r>
      <w:r w:rsidRPr="00996F2A">
        <w:rPr>
          <w:rFonts w:ascii="GHEA Grapalat" w:hAnsi="GHEA Grapalat"/>
          <w:sz w:val="20"/>
          <w:szCs w:val="20"/>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6"/>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7"/>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05A19">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571509">
        <w:rPr>
          <w:rFonts w:ascii="GHEA Grapalat" w:hAnsi="GHEA Grapalat"/>
          <w:sz w:val="24"/>
          <w:szCs w:val="24"/>
        </w:rPr>
        <w:t>BHD-GHAPDZB-26/1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571509">
        <w:rPr>
          <w:rFonts w:ascii="GHEA Grapalat" w:hAnsi="GHEA Grapalat"/>
        </w:rPr>
        <w:t>BHD-GHAPDZB-26/1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571509">
        <w:rPr>
          <w:rFonts w:ascii="GHEA Grapalat" w:hAnsi="GHEA Grapalat"/>
        </w:rPr>
        <w:t>BHD-GHAPDZB-26/1</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571509">
        <w:rPr>
          <w:rFonts w:ascii="GHEA Grapalat" w:hAnsi="GHEA Grapalat"/>
        </w:rPr>
        <w:t>BHD-GHAPDZB-26/1</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6"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proofErr w:type="gramStart"/>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8"/>
        <w:t>**</w:t>
      </w:r>
      <w:r>
        <w:rPr>
          <w:rFonts w:ascii="GHEA Grapalat" w:hAnsi="GHEA Grapalat"/>
          <w:sz w:val="28"/>
          <w:szCs w:val="28"/>
        </w:rPr>
        <w:t>.</w:t>
      </w:r>
      <w:proofErr w:type="gramEnd"/>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571509">
        <w:rPr>
          <w:rFonts w:ascii="GHEA Grapalat" w:hAnsi="GHEA Grapalat"/>
          <w:b/>
          <w:sz w:val="24"/>
          <w:szCs w:val="24"/>
        </w:rPr>
        <w:t>BHD-GHAPDZB-26/1</w:t>
      </w:r>
      <w:r>
        <w:rPr>
          <w:rStyle w:val="af6"/>
          <w:rFonts w:ascii="GHEA Grapalat" w:hAnsi="GHEA Grapalat"/>
          <w:b/>
          <w:sz w:val="24"/>
          <w:szCs w:val="24"/>
        </w:rPr>
        <w:footnoteReference w:customMarkFollows="1" w:id="9"/>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571509">
        <w:rPr>
          <w:rFonts w:ascii="GHEA Grapalat" w:hAnsi="GHEA Grapalat"/>
        </w:rPr>
        <w:t>BHD-GHAPDZB-26/1</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571509">
        <w:rPr>
          <w:rFonts w:ascii="GHEA Grapalat" w:hAnsi="GHEA Grapalat"/>
          <w:b/>
          <w:sz w:val="24"/>
          <w:szCs w:val="24"/>
        </w:rPr>
        <w:t>BHD-GHAPDZB-26/1</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FE018C"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E018C"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FE018C"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E018C"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FE018C"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E018C"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FE018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FE018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FE018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FE018C"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FE018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FE018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FE018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FE018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FE018C"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FE018C"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FE018C"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FE018C"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FE018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FE018C"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FE018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FE018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8"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71509">
        <w:rPr>
          <w:rFonts w:ascii="GHEA Grapalat" w:hAnsi="GHEA Grapalat"/>
          <w:b/>
          <w:sz w:val="24"/>
          <w:szCs w:val="24"/>
        </w:rPr>
        <w:t>BHD-GHAPDZB-26/1</w:t>
      </w:r>
      <w:r w:rsidR="00DC619D">
        <w:rPr>
          <w:rStyle w:val="af6"/>
          <w:rFonts w:ascii="GHEA Grapalat" w:hAnsi="GHEA Grapalat"/>
          <w:b/>
          <w:sz w:val="24"/>
          <w:szCs w:val="24"/>
        </w:rPr>
        <w:footnoteReference w:customMarkFollows="1" w:id="10"/>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571509">
        <w:rPr>
          <w:rFonts w:ascii="GHEA Grapalat" w:hAnsi="GHEA Grapalat"/>
          <w:spacing w:val="-6"/>
        </w:rPr>
        <w:t>BHD-GHAPDZB-26/1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1"/>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571509">
        <w:rPr>
          <w:rFonts w:ascii="GHEA Grapalat" w:hAnsi="GHEA Grapalat"/>
          <w:i/>
          <w:sz w:val="22"/>
          <w:szCs w:val="22"/>
        </w:rPr>
        <w:t>BHD-GHAPDZB-26/1</w:t>
      </w:r>
      <w:r w:rsidRPr="00B138F3">
        <w:rPr>
          <w:rStyle w:val="af6"/>
          <w:rFonts w:ascii="GHEA Grapalat" w:hAnsi="GHEA Grapalat"/>
          <w:i/>
          <w:sz w:val="22"/>
          <w:szCs w:val="22"/>
        </w:rPr>
        <w:footnoteReference w:customMarkFollows="1" w:id="12"/>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3"/>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05A19">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571509">
        <w:rPr>
          <w:rFonts w:ascii="GHEA Grapalat" w:hAnsi="GHEA Grapalat"/>
          <w:b/>
          <w:sz w:val="20"/>
          <w:szCs w:val="20"/>
        </w:rPr>
        <w:t xml:space="preserve">ГНКО “БЮРЕГАВАНСКАЯ БАЗОВАЯ </w:t>
      </w:r>
      <w:proofErr w:type="gramStart"/>
      <w:r w:rsidR="00571509">
        <w:rPr>
          <w:rFonts w:ascii="GHEA Grapalat" w:hAnsi="GHEA Grapalat"/>
          <w:b/>
          <w:sz w:val="20"/>
          <w:szCs w:val="20"/>
        </w:rPr>
        <w:t>ШКОЛА”</w:t>
      </w:r>
      <w:r w:rsidR="00305A19" w:rsidRPr="00996F2A">
        <w:rPr>
          <w:rFonts w:ascii="GHEA Grapalat" w:hAnsi="GHEA Grapalat"/>
          <w:spacing w:val="-6"/>
          <w:sz w:val="20"/>
          <w:szCs w:val="20"/>
        </w:rPr>
        <w:t>*</w:t>
      </w:r>
      <w:proofErr w:type="gramEnd"/>
      <w:r w:rsidR="00305A19" w:rsidRPr="00996F2A">
        <w:rPr>
          <w:rFonts w:ascii="GHEA Grapalat" w:hAnsi="GHEA Grapalat"/>
          <w:spacing w:val="-6"/>
          <w:sz w:val="20"/>
          <w:szCs w:val="20"/>
        </w:rPr>
        <w:t xml:space="preserve">(далее — Заказчик) </w:t>
      </w:r>
      <w:r w:rsidR="00305A19" w:rsidRPr="00996F2A">
        <w:rPr>
          <w:rFonts w:ascii="GHEA Grapalat" w:hAnsi="GHEA Grapalat"/>
          <w:sz w:val="20"/>
          <w:szCs w:val="20"/>
          <w:vertAlign w:val="superscript"/>
        </w:rPr>
        <w:t xml:space="preserve"> </w:t>
      </w:r>
      <w:r w:rsidR="00305A19" w:rsidRPr="00996F2A">
        <w:rPr>
          <w:rFonts w:ascii="GHEA Grapalat" w:hAnsi="GHEA Grapalat"/>
          <w:sz w:val="20"/>
          <w:szCs w:val="20"/>
        </w:rPr>
        <w:t xml:space="preserve">процедуре закупок под кодом </w:t>
      </w:r>
      <w:r w:rsidR="00571509">
        <w:rPr>
          <w:rFonts w:ascii="GHEA Grapalat" w:hAnsi="GHEA Grapalat"/>
          <w:sz w:val="20"/>
          <w:szCs w:val="20"/>
        </w:rPr>
        <w:t>BHD-GHAPDZB-26/1</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lastRenderedPageBreak/>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F6F02"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F6F02" w:rsidRPr="00FC257D" w:rsidRDefault="00AF6F02" w:rsidP="00AF6F02">
            <w:pPr>
              <w:widowControl w:val="0"/>
              <w:tabs>
                <w:tab w:val="left" w:pos="855"/>
              </w:tabs>
              <w:spacing w:after="160"/>
              <w:ind w:left="360"/>
              <w:rPr>
                <w:rFonts w:ascii="GHEA Grapalat" w:hAnsi="GHEA Grapalat"/>
                <w:sz w:val="20"/>
                <w:szCs w:val="20"/>
              </w:rPr>
            </w:pPr>
            <w:r w:rsidRPr="00496FF6">
              <w:rPr>
                <w:rFonts w:ascii="GHEA Grapalat" w:hAnsi="GHEA Grapalat"/>
                <w:sz w:val="20"/>
                <w:szCs w:val="20"/>
              </w:rPr>
              <w:t>9.</w:t>
            </w:r>
            <w:r w:rsidRPr="00496FF6">
              <w:rPr>
                <w:rFonts w:ascii="GHEA Grapalat" w:hAnsi="GHEA Grapalat"/>
                <w:sz w:val="20"/>
                <w:szCs w:val="20"/>
              </w:rPr>
              <w:tab/>
              <w:t>Наименование, или имя, фамилия бенефициара: «ГНКО “БЮРЕГАВАНСКАЯ БАЗОВАЯ ШКОЛА</w:t>
            </w:r>
          </w:p>
        </w:tc>
      </w:tr>
      <w:tr w:rsidR="00AF6F02"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F6F02" w:rsidRPr="00FC257D" w:rsidRDefault="00AF6F02" w:rsidP="00AF6F02">
            <w:pPr>
              <w:widowControl w:val="0"/>
              <w:tabs>
                <w:tab w:val="left" w:pos="855"/>
              </w:tabs>
              <w:spacing w:after="160"/>
              <w:ind w:left="360"/>
              <w:rPr>
                <w:rFonts w:ascii="GHEA Grapalat" w:hAnsi="GHEA Grapalat"/>
                <w:sz w:val="20"/>
                <w:szCs w:val="20"/>
              </w:rPr>
            </w:pPr>
            <w:r w:rsidRPr="00496FF6">
              <w:rPr>
                <w:rFonts w:ascii="GHEA Grapalat" w:hAnsi="GHEA Grapalat"/>
                <w:sz w:val="20"/>
                <w:szCs w:val="20"/>
              </w:rPr>
              <w:t>10.</w:t>
            </w:r>
            <w:r w:rsidRPr="00496FF6">
              <w:rPr>
                <w:rFonts w:ascii="GHEA Grapalat" w:hAnsi="GHEA Grapalat"/>
                <w:sz w:val="20"/>
                <w:szCs w:val="20"/>
              </w:rPr>
              <w:tab/>
              <w:t>НЗОУ бенефициара (не заполняется)</w:t>
            </w:r>
          </w:p>
        </w:tc>
      </w:tr>
      <w:tr w:rsidR="00AF6F02"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F6F02" w:rsidRPr="00FC257D" w:rsidRDefault="00AF6F02" w:rsidP="00AF6F02">
            <w:pPr>
              <w:widowControl w:val="0"/>
              <w:tabs>
                <w:tab w:val="left" w:pos="855"/>
              </w:tabs>
              <w:spacing w:after="160"/>
              <w:ind w:left="360"/>
              <w:rPr>
                <w:rFonts w:ascii="GHEA Grapalat" w:hAnsi="GHEA Grapalat"/>
                <w:sz w:val="20"/>
                <w:szCs w:val="20"/>
              </w:rPr>
            </w:pPr>
            <w:r w:rsidRPr="00496FF6">
              <w:rPr>
                <w:rFonts w:ascii="GHEA Grapalat" w:hAnsi="GHEA Grapalat"/>
                <w:sz w:val="20"/>
                <w:szCs w:val="20"/>
              </w:rPr>
              <w:t>11.</w:t>
            </w:r>
            <w:r w:rsidRPr="00496FF6">
              <w:rPr>
                <w:rFonts w:ascii="GHEA Grapalat" w:hAnsi="GHEA Grapalat"/>
                <w:sz w:val="20"/>
                <w:szCs w:val="20"/>
              </w:rPr>
              <w:tab/>
              <w:t>УНН бенефициара:</w:t>
            </w:r>
            <w:r w:rsidRPr="00496FF6">
              <w:rPr>
                <w:rFonts w:ascii="GHEA Grapalat" w:hAnsi="GHEA Grapalat"/>
                <w:sz w:val="20"/>
                <w:szCs w:val="20"/>
                <w:lang w:val="en-US"/>
              </w:rPr>
              <w:t xml:space="preserve"> 03510475</w:t>
            </w:r>
          </w:p>
        </w:tc>
      </w:tr>
      <w:tr w:rsidR="00AF6F02"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F6F02" w:rsidRPr="00FC257D" w:rsidRDefault="00AF6F02" w:rsidP="00AF6F02">
            <w:pPr>
              <w:widowControl w:val="0"/>
              <w:tabs>
                <w:tab w:val="left" w:pos="855"/>
              </w:tabs>
              <w:spacing w:after="160"/>
              <w:ind w:left="360"/>
              <w:rPr>
                <w:rFonts w:ascii="GHEA Grapalat" w:hAnsi="GHEA Grapalat"/>
                <w:sz w:val="20"/>
                <w:szCs w:val="20"/>
              </w:rPr>
            </w:pPr>
            <w:r w:rsidRPr="00496FF6">
              <w:rPr>
                <w:rFonts w:ascii="GHEA Grapalat" w:hAnsi="GHEA Grapalat"/>
                <w:sz w:val="20"/>
                <w:szCs w:val="20"/>
              </w:rPr>
              <w:t>12.</w:t>
            </w:r>
            <w:r w:rsidRPr="00496FF6">
              <w:rPr>
                <w:rFonts w:ascii="GHEA Grapalat" w:hAnsi="GHEA Grapalat"/>
                <w:sz w:val="20"/>
                <w:szCs w:val="20"/>
              </w:rPr>
              <w:tab/>
              <w:t>Обслуживающая бенефициара Финансовая организация (банк):</w:t>
            </w:r>
          </w:p>
        </w:tc>
      </w:tr>
      <w:tr w:rsidR="00AF6F02"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F6F02" w:rsidRPr="00FC257D" w:rsidRDefault="00AF6F02" w:rsidP="00AF6F02">
            <w:pPr>
              <w:widowControl w:val="0"/>
              <w:tabs>
                <w:tab w:val="left" w:pos="855"/>
              </w:tabs>
              <w:spacing w:after="160"/>
              <w:ind w:left="360"/>
              <w:rPr>
                <w:rFonts w:ascii="GHEA Grapalat" w:hAnsi="GHEA Grapalat"/>
                <w:sz w:val="20"/>
                <w:szCs w:val="20"/>
              </w:rPr>
            </w:pPr>
            <w:r w:rsidRPr="00496FF6">
              <w:rPr>
                <w:rFonts w:ascii="GHEA Grapalat" w:hAnsi="GHEA Grapalat"/>
                <w:sz w:val="20"/>
                <w:szCs w:val="20"/>
              </w:rPr>
              <w:t>13.</w:t>
            </w:r>
            <w:r w:rsidRPr="00496FF6">
              <w:rPr>
                <w:rFonts w:ascii="GHEA Grapalat" w:hAnsi="GHEA Grapalat"/>
                <w:sz w:val="20"/>
                <w:szCs w:val="20"/>
              </w:rPr>
              <w:tab/>
              <w:t>Номер счета бенефициара (</w:t>
            </w:r>
            <w:proofErr w:type="spellStart"/>
            <w:proofErr w:type="gramStart"/>
            <w:r w:rsidRPr="00496FF6">
              <w:rPr>
                <w:rFonts w:ascii="GHEA Grapalat" w:hAnsi="GHEA Grapalat"/>
                <w:sz w:val="20"/>
                <w:szCs w:val="20"/>
              </w:rPr>
              <w:t>сч</w:t>
            </w:r>
            <w:proofErr w:type="spellEnd"/>
            <w:r w:rsidRPr="00496FF6">
              <w:rPr>
                <w:rFonts w:ascii="GHEA Grapalat" w:hAnsi="GHEA Grapalat"/>
                <w:sz w:val="20"/>
                <w:szCs w:val="20"/>
              </w:rPr>
              <w:t>.№</w:t>
            </w:r>
            <w:proofErr w:type="gramEnd"/>
            <w:r w:rsidRPr="00496FF6">
              <w:rPr>
                <w:rFonts w:ascii="GHEA Grapalat" w:hAnsi="GHEA Grapalat"/>
                <w:sz w:val="20"/>
                <w:szCs w:val="20"/>
              </w:rPr>
              <w:t>)</w:t>
            </w:r>
            <w:r w:rsidRPr="00496FF6">
              <w:rPr>
                <w:rFonts w:ascii="GHEA Grapalat" w:hAnsi="GHEA Grapalat"/>
                <w:sz w:val="20"/>
                <w:szCs w:val="20"/>
                <w:lang w:val="en-US"/>
              </w:rPr>
              <w:t>900108000275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571509">
        <w:rPr>
          <w:rFonts w:ascii="GHEA Grapalat" w:hAnsi="GHEA Grapalat"/>
          <w:i/>
        </w:rPr>
        <w:t>BHD-GHAPDZB-26/1</w:t>
      </w:r>
      <w:r w:rsidRPr="00B138F3">
        <w:rPr>
          <w:rStyle w:val="af6"/>
          <w:rFonts w:ascii="GHEA Grapalat" w:hAnsi="GHEA Grapalat"/>
          <w:i/>
        </w:rPr>
        <w:footnoteReference w:customMarkFollows="1" w:id="14"/>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305A19">
      <w:pPr>
        <w:widowControl w:val="0"/>
        <w:tabs>
          <w:tab w:val="left" w:pos="567"/>
        </w:tabs>
        <w:jc w:val="both"/>
        <w:rPr>
          <w:rFonts w:ascii="GHEA Grapalat" w:hAnsi="GHEA Grapalat" w:cs="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571509">
        <w:rPr>
          <w:rFonts w:ascii="GHEA Grapalat" w:hAnsi="GHEA Grapalat"/>
          <w:spacing w:val="-6"/>
        </w:rPr>
        <w:t xml:space="preserve">ГНКО “БЮРЕГАВАНСКАЯ БАЗОВАЯ </w:t>
      </w:r>
      <w:proofErr w:type="gramStart"/>
      <w:r w:rsidR="00571509">
        <w:rPr>
          <w:rFonts w:ascii="GHEA Grapalat" w:hAnsi="GHEA Grapalat"/>
          <w:spacing w:val="-6"/>
        </w:rPr>
        <w:t>ШКОЛА”</w:t>
      </w:r>
      <w:r w:rsidR="00305A19" w:rsidRPr="00305A19">
        <w:rPr>
          <w:rFonts w:ascii="GHEA Grapalat" w:hAnsi="GHEA Grapalat"/>
          <w:spacing w:val="-6"/>
        </w:rPr>
        <w:t>*</w:t>
      </w:r>
      <w:proofErr w:type="gramEnd"/>
      <w:r w:rsidR="00305A19" w:rsidRPr="00305A19">
        <w:rPr>
          <w:rFonts w:ascii="GHEA Grapalat" w:hAnsi="GHEA Grapalat"/>
          <w:spacing w:val="-6"/>
        </w:rPr>
        <w:t xml:space="preserve">(далее — Заказчик)  процедуре закупок под кодом </w:t>
      </w:r>
      <w:r w:rsidR="00571509">
        <w:rPr>
          <w:rFonts w:ascii="GHEA Grapalat" w:hAnsi="GHEA Grapalat"/>
          <w:spacing w:val="-6"/>
        </w:rPr>
        <w:t>BHD-GHAPDZB-26/1</w:t>
      </w:r>
      <w:r w:rsidR="00305A19" w:rsidRPr="00305A19">
        <w:rPr>
          <w:rFonts w:ascii="GHEA Grapalat" w:hAnsi="GHEA Grapalat"/>
          <w:spacing w:val="-6"/>
        </w:rPr>
        <w:t xml:space="preserve"> </w:t>
      </w:r>
      <w:r w:rsidRPr="00B138F3">
        <w:rPr>
          <w:rFonts w:ascii="GHEA Grapalat" w:hAnsi="GHEA Grapalat"/>
        </w:rPr>
        <w:t>*.</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F6F02"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F6F02" w:rsidRPr="00FC257D" w:rsidRDefault="00AF6F02" w:rsidP="00AF6F02">
            <w:pPr>
              <w:widowControl w:val="0"/>
              <w:tabs>
                <w:tab w:val="left" w:pos="855"/>
              </w:tabs>
              <w:spacing w:after="160"/>
              <w:ind w:left="360"/>
              <w:rPr>
                <w:rFonts w:ascii="GHEA Grapalat" w:hAnsi="GHEA Grapalat"/>
                <w:sz w:val="20"/>
                <w:szCs w:val="20"/>
              </w:rPr>
            </w:pPr>
            <w:r w:rsidRPr="00496FF6">
              <w:rPr>
                <w:rFonts w:ascii="GHEA Grapalat" w:hAnsi="GHEA Grapalat"/>
                <w:sz w:val="20"/>
                <w:szCs w:val="20"/>
              </w:rPr>
              <w:t>9.</w:t>
            </w:r>
            <w:r w:rsidRPr="00496FF6">
              <w:rPr>
                <w:rFonts w:ascii="GHEA Grapalat" w:hAnsi="GHEA Grapalat"/>
                <w:sz w:val="20"/>
                <w:szCs w:val="20"/>
              </w:rPr>
              <w:tab/>
              <w:t>Наименование, или имя, фамилия бенефициара: «ГНКО “БЮРЕГАВАНСКАЯ БАЗОВАЯ ШКОЛА</w:t>
            </w:r>
          </w:p>
        </w:tc>
      </w:tr>
      <w:tr w:rsidR="00AF6F02"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F6F02" w:rsidRPr="00FC257D" w:rsidRDefault="00AF6F02" w:rsidP="00AF6F02">
            <w:pPr>
              <w:widowControl w:val="0"/>
              <w:tabs>
                <w:tab w:val="left" w:pos="855"/>
              </w:tabs>
              <w:spacing w:after="160"/>
              <w:ind w:left="360"/>
              <w:rPr>
                <w:rFonts w:ascii="GHEA Grapalat" w:hAnsi="GHEA Grapalat"/>
                <w:sz w:val="20"/>
                <w:szCs w:val="20"/>
              </w:rPr>
            </w:pPr>
            <w:r w:rsidRPr="00496FF6">
              <w:rPr>
                <w:rFonts w:ascii="GHEA Grapalat" w:hAnsi="GHEA Grapalat"/>
                <w:sz w:val="20"/>
                <w:szCs w:val="20"/>
              </w:rPr>
              <w:t>10.</w:t>
            </w:r>
            <w:r w:rsidRPr="00496FF6">
              <w:rPr>
                <w:rFonts w:ascii="GHEA Grapalat" w:hAnsi="GHEA Grapalat"/>
                <w:sz w:val="20"/>
                <w:szCs w:val="20"/>
              </w:rPr>
              <w:tab/>
              <w:t>НЗОУ бенефициара (не заполняется)</w:t>
            </w:r>
          </w:p>
        </w:tc>
      </w:tr>
      <w:tr w:rsidR="00AF6F02"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F6F02" w:rsidRPr="00FC257D" w:rsidRDefault="00AF6F02" w:rsidP="00AF6F02">
            <w:pPr>
              <w:widowControl w:val="0"/>
              <w:tabs>
                <w:tab w:val="left" w:pos="855"/>
              </w:tabs>
              <w:spacing w:after="160"/>
              <w:ind w:left="360"/>
              <w:rPr>
                <w:rFonts w:ascii="GHEA Grapalat" w:hAnsi="GHEA Grapalat"/>
                <w:sz w:val="20"/>
                <w:szCs w:val="20"/>
              </w:rPr>
            </w:pPr>
            <w:r w:rsidRPr="00496FF6">
              <w:rPr>
                <w:rFonts w:ascii="GHEA Grapalat" w:hAnsi="GHEA Grapalat"/>
                <w:sz w:val="20"/>
                <w:szCs w:val="20"/>
              </w:rPr>
              <w:t>11.</w:t>
            </w:r>
            <w:r w:rsidRPr="00496FF6">
              <w:rPr>
                <w:rFonts w:ascii="GHEA Grapalat" w:hAnsi="GHEA Grapalat"/>
                <w:sz w:val="20"/>
                <w:szCs w:val="20"/>
              </w:rPr>
              <w:tab/>
              <w:t>УНН бенефициара:</w:t>
            </w:r>
            <w:r w:rsidRPr="00496FF6">
              <w:rPr>
                <w:rFonts w:ascii="GHEA Grapalat" w:hAnsi="GHEA Grapalat"/>
                <w:sz w:val="20"/>
                <w:szCs w:val="20"/>
                <w:lang w:val="en-US"/>
              </w:rPr>
              <w:t xml:space="preserve"> 03510475</w:t>
            </w:r>
          </w:p>
        </w:tc>
      </w:tr>
      <w:tr w:rsidR="00AF6F02"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F6F02" w:rsidRPr="00FC257D" w:rsidRDefault="00AF6F02" w:rsidP="00AF6F02">
            <w:pPr>
              <w:widowControl w:val="0"/>
              <w:tabs>
                <w:tab w:val="left" w:pos="855"/>
              </w:tabs>
              <w:spacing w:after="160"/>
              <w:ind w:left="360"/>
              <w:rPr>
                <w:rFonts w:ascii="GHEA Grapalat" w:hAnsi="GHEA Grapalat"/>
                <w:sz w:val="20"/>
                <w:szCs w:val="20"/>
              </w:rPr>
            </w:pPr>
            <w:r w:rsidRPr="00496FF6">
              <w:rPr>
                <w:rFonts w:ascii="GHEA Grapalat" w:hAnsi="GHEA Grapalat"/>
                <w:sz w:val="20"/>
                <w:szCs w:val="20"/>
              </w:rPr>
              <w:t>12.</w:t>
            </w:r>
            <w:r w:rsidRPr="00496FF6">
              <w:rPr>
                <w:rFonts w:ascii="GHEA Grapalat" w:hAnsi="GHEA Grapalat"/>
                <w:sz w:val="20"/>
                <w:szCs w:val="20"/>
              </w:rPr>
              <w:tab/>
              <w:t>Обслуживающая бенефициара Финансовая организация (банк):</w:t>
            </w:r>
          </w:p>
        </w:tc>
      </w:tr>
      <w:tr w:rsidR="00AF6F02"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F6F02" w:rsidRPr="00FC257D" w:rsidRDefault="00AF6F02" w:rsidP="00AF6F02">
            <w:pPr>
              <w:widowControl w:val="0"/>
              <w:tabs>
                <w:tab w:val="left" w:pos="855"/>
              </w:tabs>
              <w:spacing w:after="160"/>
              <w:ind w:left="360"/>
              <w:rPr>
                <w:rFonts w:ascii="GHEA Grapalat" w:hAnsi="GHEA Grapalat"/>
                <w:sz w:val="20"/>
                <w:szCs w:val="20"/>
              </w:rPr>
            </w:pPr>
            <w:r w:rsidRPr="00496FF6">
              <w:rPr>
                <w:rFonts w:ascii="GHEA Grapalat" w:hAnsi="GHEA Grapalat"/>
                <w:sz w:val="20"/>
                <w:szCs w:val="20"/>
              </w:rPr>
              <w:t>13.</w:t>
            </w:r>
            <w:r w:rsidRPr="00496FF6">
              <w:rPr>
                <w:rFonts w:ascii="GHEA Grapalat" w:hAnsi="GHEA Grapalat"/>
                <w:sz w:val="20"/>
                <w:szCs w:val="20"/>
              </w:rPr>
              <w:tab/>
              <w:t>Номер счета бенефициара (</w:t>
            </w:r>
            <w:proofErr w:type="spellStart"/>
            <w:proofErr w:type="gramStart"/>
            <w:r w:rsidRPr="00496FF6">
              <w:rPr>
                <w:rFonts w:ascii="GHEA Grapalat" w:hAnsi="GHEA Grapalat"/>
                <w:sz w:val="20"/>
                <w:szCs w:val="20"/>
              </w:rPr>
              <w:t>сч</w:t>
            </w:r>
            <w:proofErr w:type="spellEnd"/>
            <w:r w:rsidRPr="00496FF6">
              <w:rPr>
                <w:rFonts w:ascii="GHEA Grapalat" w:hAnsi="GHEA Grapalat"/>
                <w:sz w:val="20"/>
                <w:szCs w:val="20"/>
              </w:rPr>
              <w:t>.№</w:t>
            </w:r>
            <w:proofErr w:type="gramEnd"/>
            <w:r w:rsidRPr="00496FF6">
              <w:rPr>
                <w:rFonts w:ascii="GHEA Grapalat" w:hAnsi="GHEA Grapalat"/>
                <w:sz w:val="20"/>
                <w:szCs w:val="20"/>
              </w:rPr>
              <w:t>)</w:t>
            </w:r>
            <w:r w:rsidRPr="00496FF6">
              <w:rPr>
                <w:rFonts w:ascii="GHEA Grapalat" w:hAnsi="GHEA Grapalat"/>
                <w:sz w:val="20"/>
                <w:szCs w:val="20"/>
                <w:lang w:val="en-US"/>
              </w:rPr>
              <w:t>900108000275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571509">
        <w:rPr>
          <w:rFonts w:ascii="GHEA Grapalat" w:hAnsi="GHEA Grapalat"/>
          <w:b/>
          <w:sz w:val="24"/>
          <w:szCs w:val="24"/>
        </w:rPr>
        <w:t>BHD-GHAPDZB-26/1</w:t>
      </w:r>
      <w:r w:rsidR="005250C2" w:rsidRPr="00B138F3">
        <w:rPr>
          <w:rStyle w:val="af6"/>
          <w:rFonts w:ascii="GHEA Grapalat" w:hAnsi="GHEA Grapalat"/>
          <w:b/>
          <w:sz w:val="24"/>
          <w:szCs w:val="24"/>
        </w:rPr>
        <w:footnoteReference w:customMarkFollows="1" w:id="16"/>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571509">
        <w:rPr>
          <w:rFonts w:ascii="GHEA Grapalat" w:hAnsi="GHEA Grapalat"/>
          <w:b/>
        </w:rPr>
        <w:t>BHD-GHAPDZB-26/1</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C03C21">
        <w:rPr>
          <w:rFonts w:ascii="GHEA Grapalat" w:hAnsi="GHEA Grapalat"/>
        </w:rPr>
        <w:t>3</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сроки поставки товара нарушены более чем на </w:t>
      </w:r>
      <w:r w:rsidR="00C03C21">
        <w:rPr>
          <w:rFonts w:ascii="GHEA Grapalat" w:hAnsi="GHEA Grapalat"/>
        </w:rPr>
        <w:t>3</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1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3F3CF4">
        <w:rPr>
          <w:rFonts w:ascii="GHEA Grapalat" w:hAnsi="GHEA Grapalat"/>
          <w:lang w:val="hy-AM"/>
        </w:rPr>
        <w:lastRenderedPageBreak/>
        <w:t>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C03C21">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C03C21">
        <w:rPr>
          <w:rFonts w:ascii="GHEA Grapalat" w:hAnsi="GHEA Grapalat"/>
        </w:rPr>
        <w:t>5</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C03C21">
        <w:rPr>
          <w:rFonts w:ascii="GHEA Grapalat" w:hAnsi="GHEA Grapalat"/>
        </w:rPr>
        <w:t xml:space="preserve">. </w:t>
      </w:r>
      <w:r w:rsidR="00DF0BD2" w:rsidRPr="00B138F3">
        <w:rPr>
          <w:rFonts w:ascii="GHEA Grapalat" w:hAnsi="GHEA Grapalat"/>
        </w:rPr>
        <w:t>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 xml:space="preserve">Условием исполнения сторонами прав и обязанностей, предусмотренных </w:t>
      </w:r>
      <w:r w:rsidRPr="00B138F3">
        <w:rPr>
          <w:rFonts w:ascii="GHEA Grapalat" w:hAnsi="GHEA Grapalat"/>
        </w:rPr>
        <w:lastRenderedPageBreak/>
        <w:t>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8"/>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af6"/>
          <w:rFonts w:ascii="GHEA Grapalat" w:hAnsi="GHEA Grapalat"/>
        </w:rPr>
        <w:footnoteReference w:customMarkFollows="1" w:id="19"/>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0"/>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w:t>
      </w:r>
      <w:r w:rsidRPr="00B138F3">
        <w:rPr>
          <w:rFonts w:ascii="GHEA Grapalat" w:hAnsi="GHEA Grapalat"/>
        </w:rPr>
        <w:lastRenderedPageBreak/>
        <w:t>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0"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w:t>
      </w:r>
      <w:proofErr w:type="gramStart"/>
      <w:r w:rsidRPr="00B138F3">
        <w:rPr>
          <w:rFonts w:ascii="GHEA Grapalat" w:hAnsi="GHEA Grapalat"/>
          <w:spacing w:val="-6"/>
        </w:rPr>
        <w:t>надлежащим 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1"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w:t>
      </w:r>
      <w:proofErr w:type="spellStart"/>
      <w:r w:rsidR="00BA249F" w:rsidRPr="00DC2F9B">
        <w:rPr>
          <w:rFonts w:ascii="GHEA Grapalat" w:hAnsi="GHEA Grapalat"/>
        </w:rPr>
        <w:t>предусмотрения</w:t>
      </w:r>
      <w:proofErr w:type="spellEnd"/>
      <w:r w:rsidR="00BA249F"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12"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lastRenderedPageBreak/>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3"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w:t>
      </w:r>
      <w:r w:rsidR="00C03C21">
        <w:rPr>
          <w:rFonts w:ascii="GHEA Grapalat" w:hAnsi="GHEA Grapalat"/>
        </w:rPr>
        <w:t>И</w:t>
      </w:r>
      <w:r w:rsidR="00CD7A4F" w:rsidRPr="00974EA8">
        <w:rPr>
          <w:rFonts w:ascii="GHEA Grapalat" w:hAnsi="GHEA Grapalat"/>
        </w:rPr>
        <w:t xml:space="preserve"> </w:t>
      </w:r>
      <w:r w:rsidR="00071D1C" w:rsidRPr="00974EA8">
        <w:rPr>
          <w:rFonts w:ascii="GHEA Grapalat" w:hAnsi="GHEA Grapalat"/>
        </w:rPr>
        <w:t xml:space="preserve">в </w:t>
      </w:r>
      <w:proofErr w:type="gramStart"/>
      <w:r w:rsidR="00071D1C" w:rsidRPr="00974EA8">
        <w:rPr>
          <w:rFonts w:ascii="GHEA Grapalat" w:hAnsi="GHEA Grapalat"/>
        </w:rPr>
        <w:t xml:space="preserve">течение </w:t>
      </w:r>
      <w:r w:rsidR="00D3295F" w:rsidRPr="00B76CB5">
        <w:rPr>
          <w:rFonts w:ascii="GHEA Grapalat" w:hAnsi="GHEA Grapalat"/>
        </w:rPr>
        <w:t xml:space="preserve"> </w:t>
      </w:r>
      <w:r w:rsidR="00C03C21">
        <w:rPr>
          <w:rFonts w:ascii="GHEA Grapalat" w:hAnsi="GHEA Grapalat"/>
        </w:rPr>
        <w:t>15</w:t>
      </w:r>
      <w:proofErr w:type="gramEnd"/>
      <w:r w:rsidR="00D3295F" w:rsidRPr="00B76CB5">
        <w:rPr>
          <w:rFonts w:ascii="GHEA Grapalat" w:hAnsi="GHEA Grapalat"/>
        </w:rPr>
        <w:t xml:space="preserve">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af6"/>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af2"/>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af2"/>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af2"/>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14" w:author="Inesa Kocharyan" w:date="2025-02-19T10:34:00Z">
            <w:rPr>
              <w:rFonts w:ascii="GHEA Grapalat" w:hAnsi="GHEA Grapalat"/>
            </w:rPr>
          </w:rPrChange>
        </w:rPr>
        <w:sectPr w:rsidR="00071D1C" w:rsidRPr="00FB29E1"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00571509">
        <w:rPr>
          <w:rFonts w:ascii="GHEA Grapalat" w:hAnsi="GHEA Grapalat"/>
          <w:i/>
        </w:rPr>
        <w:t>BHD-GHAPDZB-26/1</w:t>
      </w:r>
      <w:r w:rsidR="003A5C26">
        <w:rPr>
          <w:rFonts w:ascii="GHEA Grapalat" w:hAnsi="GHEA Grapalat"/>
          <w:i/>
        </w:rPr>
        <w:t xml:space="preserve"> </w:t>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305A19" w:rsidRPr="00996F2A" w:rsidRDefault="00305A19" w:rsidP="00305A19">
      <w:pPr>
        <w:widowControl w:val="0"/>
        <w:spacing w:after="160"/>
        <w:jc w:val="center"/>
        <w:rPr>
          <w:rFonts w:ascii="GHEA Grapalat" w:hAnsi="GHEA Grapalat"/>
          <w:sz w:val="20"/>
          <w:szCs w:val="20"/>
        </w:rPr>
      </w:pPr>
      <w:r w:rsidRPr="00996F2A">
        <w:rPr>
          <w:rFonts w:ascii="GHEA Grapalat" w:hAnsi="GHEA Grapalat"/>
          <w:sz w:val="20"/>
          <w:szCs w:val="20"/>
        </w:rPr>
        <w:t>ТЕХНИЧЕСКАЯ ХАРАКТЕРИСТИКА-ГРАФИК ЗАКУПКИ</w:t>
      </w:r>
      <w:r w:rsidRPr="00996F2A">
        <w:rPr>
          <w:rStyle w:val="af6"/>
          <w:rFonts w:ascii="GHEA Grapalat" w:hAnsi="GHEA Grapalat"/>
          <w:sz w:val="20"/>
          <w:szCs w:val="20"/>
        </w:rPr>
        <w:footnoteReference w:customMarkFollows="1" w:id="21"/>
        <w:t>*</w:t>
      </w:r>
    </w:p>
    <w:p w:rsidR="00305A19" w:rsidRPr="00996F2A" w:rsidRDefault="00305A19" w:rsidP="00305A19">
      <w:pPr>
        <w:widowControl w:val="0"/>
        <w:spacing w:after="160"/>
        <w:jc w:val="right"/>
        <w:rPr>
          <w:rFonts w:ascii="GHEA Grapalat" w:hAnsi="GHEA Grapalat"/>
          <w:sz w:val="20"/>
          <w:szCs w:val="20"/>
        </w:rPr>
      </w:pPr>
      <w:proofErr w:type="spellStart"/>
      <w:r w:rsidRPr="00996F2A">
        <w:rPr>
          <w:rFonts w:ascii="GHEA Grapalat" w:hAnsi="GHEA Grapalat"/>
          <w:sz w:val="20"/>
          <w:szCs w:val="20"/>
        </w:rPr>
        <w:t>Драмов</w:t>
      </w:r>
      <w:proofErr w:type="spellEnd"/>
      <w:r w:rsidRPr="00996F2A">
        <w:rPr>
          <w:rFonts w:ascii="GHEA Grapalat" w:hAnsi="GHEA Grapalat"/>
          <w:sz w:val="20"/>
          <w:szCs w:val="20"/>
        </w:rPr>
        <w:t xml:space="preserve"> РА</w:t>
      </w:r>
    </w:p>
    <w:tbl>
      <w:tblPr>
        <w:tblW w:w="15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
        <w:gridCol w:w="1208"/>
        <w:gridCol w:w="912"/>
        <w:gridCol w:w="1337"/>
        <w:gridCol w:w="4157"/>
        <w:gridCol w:w="639"/>
        <w:gridCol w:w="578"/>
        <w:gridCol w:w="709"/>
        <w:gridCol w:w="736"/>
        <w:gridCol w:w="1307"/>
        <w:gridCol w:w="782"/>
        <w:gridCol w:w="2883"/>
      </w:tblGrid>
      <w:tr w:rsidR="00305A19" w:rsidRPr="00AF6F02" w:rsidTr="00AF6F02">
        <w:trPr>
          <w:jc w:val="center"/>
        </w:trPr>
        <w:tc>
          <w:tcPr>
            <w:tcW w:w="15996" w:type="dxa"/>
            <w:gridSpan w:val="12"/>
            <w:vAlign w:val="center"/>
          </w:tcPr>
          <w:p w:rsidR="00305A19" w:rsidRPr="00AF6F02" w:rsidRDefault="00305A19" w:rsidP="00AF6F02">
            <w:pPr>
              <w:widowControl w:val="0"/>
              <w:jc w:val="center"/>
              <w:rPr>
                <w:rFonts w:ascii="GHEA Grapalat" w:hAnsi="GHEA Grapalat"/>
                <w:sz w:val="16"/>
                <w:szCs w:val="16"/>
              </w:rPr>
            </w:pPr>
            <w:r w:rsidRPr="00AF6F02">
              <w:rPr>
                <w:rFonts w:ascii="GHEA Grapalat" w:hAnsi="GHEA Grapalat"/>
                <w:sz w:val="16"/>
                <w:szCs w:val="16"/>
              </w:rPr>
              <w:t>Товар</w:t>
            </w:r>
          </w:p>
        </w:tc>
      </w:tr>
      <w:tr w:rsidR="00305A19" w:rsidRPr="00AF6F02" w:rsidTr="00AF6F02">
        <w:trPr>
          <w:trHeight w:val="219"/>
          <w:jc w:val="center"/>
        </w:trPr>
        <w:tc>
          <w:tcPr>
            <w:tcW w:w="748" w:type="dxa"/>
            <w:vMerge w:val="restart"/>
            <w:vAlign w:val="center"/>
          </w:tcPr>
          <w:p w:rsidR="00305A19" w:rsidRPr="00AF6F02" w:rsidRDefault="00305A19" w:rsidP="00AF6F02">
            <w:pPr>
              <w:widowControl w:val="0"/>
              <w:jc w:val="center"/>
              <w:rPr>
                <w:rFonts w:ascii="GHEA Grapalat" w:hAnsi="GHEA Grapalat"/>
                <w:sz w:val="16"/>
                <w:szCs w:val="16"/>
              </w:rPr>
            </w:pPr>
            <w:r w:rsidRPr="00AF6F02">
              <w:rPr>
                <w:rFonts w:ascii="GHEA Grapalat" w:hAnsi="GHEA Grapalat"/>
                <w:sz w:val="16"/>
                <w:szCs w:val="16"/>
              </w:rPr>
              <w:t xml:space="preserve">номер предусмотренного </w:t>
            </w:r>
            <w:r w:rsidRPr="00AF6F02">
              <w:rPr>
                <w:rFonts w:ascii="GHEA Grapalat" w:hAnsi="GHEA Grapalat"/>
                <w:spacing w:val="-6"/>
                <w:sz w:val="16"/>
                <w:szCs w:val="16"/>
              </w:rPr>
              <w:t>приглашением</w:t>
            </w:r>
            <w:r w:rsidRPr="00AF6F02">
              <w:rPr>
                <w:rFonts w:ascii="GHEA Grapalat" w:hAnsi="GHEA Grapalat"/>
                <w:sz w:val="16"/>
                <w:szCs w:val="16"/>
              </w:rPr>
              <w:t xml:space="preserve"> лота</w:t>
            </w:r>
          </w:p>
        </w:tc>
        <w:tc>
          <w:tcPr>
            <w:tcW w:w="1208" w:type="dxa"/>
            <w:vMerge w:val="restart"/>
            <w:vAlign w:val="center"/>
          </w:tcPr>
          <w:p w:rsidR="00305A19" w:rsidRPr="00AF6F02" w:rsidRDefault="00305A19" w:rsidP="00AF6F02">
            <w:pPr>
              <w:widowControl w:val="0"/>
              <w:jc w:val="center"/>
              <w:rPr>
                <w:rFonts w:ascii="GHEA Grapalat" w:hAnsi="GHEA Grapalat"/>
                <w:sz w:val="16"/>
                <w:szCs w:val="16"/>
              </w:rPr>
            </w:pPr>
            <w:r w:rsidRPr="00AF6F02">
              <w:rPr>
                <w:rFonts w:ascii="GHEA Grapalat" w:hAnsi="GHEA Grapalat"/>
                <w:sz w:val="16"/>
                <w:szCs w:val="16"/>
              </w:rPr>
              <w:t>промежуточный код, предусмотренный планом закупок по классификации ЕЗК (CPV)</w:t>
            </w:r>
          </w:p>
        </w:tc>
        <w:tc>
          <w:tcPr>
            <w:tcW w:w="912" w:type="dxa"/>
            <w:vMerge w:val="restart"/>
            <w:vAlign w:val="center"/>
          </w:tcPr>
          <w:p w:rsidR="00305A19" w:rsidRPr="00AF6F02" w:rsidRDefault="00305A19" w:rsidP="00AF6F02">
            <w:pPr>
              <w:widowControl w:val="0"/>
              <w:jc w:val="center"/>
              <w:rPr>
                <w:rFonts w:ascii="GHEA Grapalat" w:hAnsi="GHEA Grapalat"/>
                <w:sz w:val="16"/>
                <w:szCs w:val="16"/>
                <w:lang w:val="en-US"/>
              </w:rPr>
            </w:pPr>
            <w:r w:rsidRPr="00AF6F02">
              <w:rPr>
                <w:rFonts w:ascii="GHEA Grapalat" w:hAnsi="GHEA Grapalat"/>
                <w:sz w:val="16"/>
                <w:szCs w:val="16"/>
              </w:rPr>
              <w:t>наименование</w:t>
            </w:r>
          </w:p>
        </w:tc>
        <w:tc>
          <w:tcPr>
            <w:tcW w:w="1337" w:type="dxa"/>
            <w:vMerge w:val="restart"/>
            <w:vAlign w:val="center"/>
          </w:tcPr>
          <w:p w:rsidR="00305A19" w:rsidRPr="00AF6F02" w:rsidRDefault="00305A19" w:rsidP="00AF6F02">
            <w:pPr>
              <w:widowControl w:val="0"/>
              <w:ind w:left="-96" w:right="-108"/>
              <w:jc w:val="center"/>
              <w:rPr>
                <w:rFonts w:ascii="GHEA Grapalat" w:hAnsi="GHEA Grapalat"/>
                <w:sz w:val="16"/>
                <w:szCs w:val="16"/>
              </w:rPr>
            </w:pPr>
            <w:r w:rsidRPr="00AF6F02">
              <w:rPr>
                <w:rFonts w:ascii="GHEA Grapalat" w:hAnsi="GHEA Grapalat"/>
                <w:sz w:val="16"/>
                <w:szCs w:val="16"/>
              </w:rPr>
              <w:t>товарный знак,</w:t>
            </w:r>
            <w:r w:rsidRPr="00AF6F02">
              <w:rPr>
                <w:rFonts w:ascii="GHEA Grapalat" w:hAnsi="GHEA Grapalat"/>
                <w:sz w:val="16"/>
                <w:szCs w:val="16"/>
                <w:lang w:val="hy-AM"/>
              </w:rPr>
              <w:t xml:space="preserve"> </w:t>
            </w:r>
            <w:r w:rsidRPr="00AF6F02">
              <w:rPr>
                <w:rFonts w:ascii="GHEA Grapalat" w:hAnsi="GHEA Grapalat"/>
                <w:sz w:val="16"/>
                <w:szCs w:val="16"/>
              </w:rPr>
              <w:t>фирменное наименование, модель</w:t>
            </w:r>
            <w:r w:rsidRPr="00AF6F02">
              <w:rPr>
                <w:rFonts w:ascii="GHEA Grapalat" w:hAnsi="GHEA Grapalat"/>
                <w:sz w:val="16"/>
                <w:szCs w:val="16"/>
                <w:lang w:val="hy-AM"/>
              </w:rPr>
              <w:t xml:space="preserve"> </w:t>
            </w:r>
            <w:r w:rsidRPr="00AF6F02">
              <w:rPr>
                <w:rFonts w:ascii="GHEA Grapalat" w:hAnsi="GHEA Grapalat"/>
                <w:sz w:val="16"/>
                <w:szCs w:val="16"/>
              </w:rPr>
              <w:t xml:space="preserve">и наименование производителя </w:t>
            </w:r>
            <w:r w:rsidRPr="00AF6F02">
              <w:rPr>
                <w:rStyle w:val="af6"/>
                <w:rFonts w:ascii="GHEA Grapalat" w:hAnsi="GHEA Grapalat"/>
                <w:sz w:val="16"/>
                <w:szCs w:val="16"/>
              </w:rPr>
              <w:footnoteReference w:customMarkFollows="1" w:id="22"/>
              <w:t>**</w:t>
            </w:r>
          </w:p>
        </w:tc>
        <w:tc>
          <w:tcPr>
            <w:tcW w:w="4157" w:type="dxa"/>
            <w:vMerge w:val="restart"/>
            <w:vAlign w:val="center"/>
          </w:tcPr>
          <w:p w:rsidR="00305A19" w:rsidRPr="00AF6F02" w:rsidRDefault="00305A19" w:rsidP="00AF6F02">
            <w:pPr>
              <w:widowControl w:val="0"/>
              <w:ind w:left="-108" w:right="-59"/>
              <w:jc w:val="center"/>
              <w:rPr>
                <w:rFonts w:ascii="GHEA Grapalat" w:hAnsi="GHEA Grapalat"/>
                <w:sz w:val="16"/>
                <w:szCs w:val="16"/>
              </w:rPr>
            </w:pPr>
            <w:r w:rsidRPr="00AF6F02">
              <w:rPr>
                <w:rFonts w:ascii="GHEA Grapalat" w:hAnsi="GHEA Grapalat"/>
                <w:sz w:val="16"/>
                <w:szCs w:val="16"/>
              </w:rPr>
              <w:t>техническая характеристика</w:t>
            </w:r>
          </w:p>
        </w:tc>
        <w:tc>
          <w:tcPr>
            <w:tcW w:w="639" w:type="dxa"/>
            <w:vMerge w:val="restart"/>
            <w:vAlign w:val="center"/>
          </w:tcPr>
          <w:p w:rsidR="00305A19" w:rsidRPr="00AF6F02" w:rsidRDefault="00305A19" w:rsidP="00AF6F02">
            <w:pPr>
              <w:widowControl w:val="0"/>
              <w:ind w:left="-48" w:right="-108"/>
              <w:jc w:val="center"/>
              <w:rPr>
                <w:rFonts w:ascii="GHEA Grapalat" w:hAnsi="GHEA Grapalat"/>
                <w:sz w:val="16"/>
                <w:szCs w:val="16"/>
              </w:rPr>
            </w:pPr>
            <w:r w:rsidRPr="00AF6F02">
              <w:rPr>
                <w:rFonts w:ascii="GHEA Grapalat" w:hAnsi="GHEA Grapalat"/>
                <w:sz w:val="16"/>
                <w:szCs w:val="16"/>
              </w:rPr>
              <w:t>единица измерения</w:t>
            </w:r>
          </w:p>
        </w:tc>
        <w:tc>
          <w:tcPr>
            <w:tcW w:w="578" w:type="dxa"/>
            <w:vMerge w:val="restart"/>
            <w:vAlign w:val="center"/>
          </w:tcPr>
          <w:p w:rsidR="00305A19" w:rsidRPr="00AF6F02" w:rsidRDefault="00305A19" w:rsidP="00AF6F02">
            <w:pPr>
              <w:widowControl w:val="0"/>
              <w:ind w:left="-108" w:right="-108"/>
              <w:jc w:val="center"/>
              <w:rPr>
                <w:rFonts w:ascii="GHEA Grapalat" w:hAnsi="GHEA Grapalat"/>
                <w:sz w:val="16"/>
                <w:szCs w:val="16"/>
              </w:rPr>
            </w:pPr>
            <w:r w:rsidRPr="00AF6F02">
              <w:rPr>
                <w:rFonts w:ascii="GHEA Grapalat" w:hAnsi="GHEA Grapalat"/>
                <w:sz w:val="16"/>
                <w:szCs w:val="16"/>
              </w:rPr>
              <w:t>цена единицы/</w:t>
            </w:r>
            <w:proofErr w:type="spellStart"/>
            <w:r w:rsidRPr="00AF6F02">
              <w:rPr>
                <w:rFonts w:ascii="GHEA Grapalat" w:hAnsi="GHEA Grapalat"/>
                <w:sz w:val="16"/>
                <w:szCs w:val="16"/>
              </w:rPr>
              <w:t>драмов</w:t>
            </w:r>
            <w:proofErr w:type="spellEnd"/>
            <w:r w:rsidRPr="00AF6F02">
              <w:rPr>
                <w:rFonts w:ascii="GHEA Grapalat" w:hAnsi="GHEA Grapalat"/>
                <w:sz w:val="16"/>
                <w:szCs w:val="16"/>
              </w:rPr>
              <w:t xml:space="preserve"> РА</w:t>
            </w:r>
          </w:p>
        </w:tc>
        <w:tc>
          <w:tcPr>
            <w:tcW w:w="709" w:type="dxa"/>
            <w:vMerge w:val="restart"/>
            <w:vAlign w:val="center"/>
          </w:tcPr>
          <w:p w:rsidR="00305A19" w:rsidRPr="00AF6F02" w:rsidRDefault="00305A19" w:rsidP="00AF6F02">
            <w:pPr>
              <w:widowControl w:val="0"/>
              <w:ind w:left="-108" w:right="-108"/>
              <w:jc w:val="center"/>
              <w:rPr>
                <w:rFonts w:ascii="GHEA Grapalat" w:hAnsi="GHEA Grapalat"/>
                <w:sz w:val="16"/>
                <w:szCs w:val="16"/>
              </w:rPr>
            </w:pPr>
            <w:r w:rsidRPr="00AF6F02">
              <w:rPr>
                <w:rFonts w:ascii="GHEA Grapalat" w:hAnsi="GHEA Grapalat"/>
                <w:sz w:val="16"/>
                <w:szCs w:val="16"/>
              </w:rPr>
              <w:t>общая цена/</w:t>
            </w:r>
            <w:proofErr w:type="spellStart"/>
            <w:r w:rsidRPr="00AF6F02">
              <w:rPr>
                <w:rFonts w:ascii="GHEA Grapalat" w:hAnsi="GHEA Grapalat"/>
                <w:sz w:val="16"/>
                <w:szCs w:val="16"/>
              </w:rPr>
              <w:t>драмов</w:t>
            </w:r>
            <w:proofErr w:type="spellEnd"/>
            <w:r w:rsidRPr="00AF6F02">
              <w:rPr>
                <w:rFonts w:ascii="GHEA Grapalat" w:hAnsi="GHEA Grapalat"/>
                <w:sz w:val="16"/>
                <w:szCs w:val="16"/>
              </w:rPr>
              <w:t xml:space="preserve"> РА</w:t>
            </w:r>
          </w:p>
        </w:tc>
        <w:tc>
          <w:tcPr>
            <w:tcW w:w="736" w:type="dxa"/>
            <w:vMerge w:val="restart"/>
            <w:vAlign w:val="center"/>
          </w:tcPr>
          <w:p w:rsidR="00305A19" w:rsidRPr="00AF6F02" w:rsidRDefault="00305A19" w:rsidP="00AF6F02">
            <w:pPr>
              <w:widowControl w:val="0"/>
              <w:ind w:left="-126" w:right="-108"/>
              <w:jc w:val="center"/>
              <w:rPr>
                <w:rFonts w:ascii="GHEA Grapalat" w:hAnsi="GHEA Grapalat"/>
                <w:sz w:val="16"/>
                <w:szCs w:val="16"/>
              </w:rPr>
            </w:pPr>
            <w:r w:rsidRPr="00AF6F02">
              <w:rPr>
                <w:rFonts w:ascii="GHEA Grapalat" w:hAnsi="GHEA Grapalat"/>
                <w:sz w:val="16"/>
                <w:szCs w:val="16"/>
              </w:rPr>
              <w:t>общий объем</w:t>
            </w:r>
          </w:p>
        </w:tc>
        <w:tc>
          <w:tcPr>
            <w:tcW w:w="4972" w:type="dxa"/>
            <w:gridSpan w:val="3"/>
            <w:vAlign w:val="center"/>
          </w:tcPr>
          <w:p w:rsidR="00305A19" w:rsidRPr="00AF6F02" w:rsidRDefault="00305A19" w:rsidP="00AF6F02">
            <w:pPr>
              <w:widowControl w:val="0"/>
              <w:jc w:val="center"/>
              <w:rPr>
                <w:rFonts w:ascii="GHEA Grapalat" w:hAnsi="GHEA Grapalat"/>
                <w:sz w:val="16"/>
                <w:szCs w:val="16"/>
              </w:rPr>
            </w:pPr>
            <w:r w:rsidRPr="00AF6F02">
              <w:rPr>
                <w:rFonts w:ascii="GHEA Grapalat" w:hAnsi="GHEA Grapalat"/>
                <w:sz w:val="16"/>
                <w:szCs w:val="16"/>
              </w:rPr>
              <w:t>поставки</w:t>
            </w:r>
          </w:p>
        </w:tc>
      </w:tr>
      <w:tr w:rsidR="00305A19" w:rsidRPr="00AF6F02" w:rsidTr="00AF6F02">
        <w:trPr>
          <w:trHeight w:val="445"/>
          <w:jc w:val="center"/>
        </w:trPr>
        <w:tc>
          <w:tcPr>
            <w:tcW w:w="748" w:type="dxa"/>
            <w:vMerge/>
            <w:vAlign w:val="center"/>
          </w:tcPr>
          <w:p w:rsidR="00305A19" w:rsidRPr="00AF6F02" w:rsidRDefault="00305A19" w:rsidP="00AF6F02">
            <w:pPr>
              <w:widowControl w:val="0"/>
              <w:jc w:val="center"/>
              <w:rPr>
                <w:rFonts w:ascii="GHEA Grapalat" w:hAnsi="GHEA Grapalat"/>
                <w:sz w:val="16"/>
                <w:szCs w:val="16"/>
              </w:rPr>
            </w:pPr>
          </w:p>
        </w:tc>
        <w:tc>
          <w:tcPr>
            <w:tcW w:w="1208" w:type="dxa"/>
            <w:vMerge/>
            <w:vAlign w:val="center"/>
          </w:tcPr>
          <w:p w:rsidR="00305A19" w:rsidRPr="00AF6F02" w:rsidRDefault="00305A19" w:rsidP="00AF6F02">
            <w:pPr>
              <w:widowControl w:val="0"/>
              <w:jc w:val="center"/>
              <w:rPr>
                <w:rFonts w:ascii="GHEA Grapalat" w:hAnsi="GHEA Grapalat"/>
                <w:sz w:val="16"/>
                <w:szCs w:val="16"/>
              </w:rPr>
            </w:pPr>
          </w:p>
        </w:tc>
        <w:tc>
          <w:tcPr>
            <w:tcW w:w="912" w:type="dxa"/>
            <w:vMerge/>
            <w:vAlign w:val="center"/>
          </w:tcPr>
          <w:p w:rsidR="00305A19" w:rsidRPr="00AF6F02" w:rsidRDefault="00305A19" w:rsidP="00AF6F02">
            <w:pPr>
              <w:widowControl w:val="0"/>
              <w:jc w:val="center"/>
              <w:rPr>
                <w:rFonts w:ascii="GHEA Grapalat" w:hAnsi="GHEA Grapalat"/>
                <w:sz w:val="16"/>
                <w:szCs w:val="16"/>
              </w:rPr>
            </w:pPr>
          </w:p>
        </w:tc>
        <w:tc>
          <w:tcPr>
            <w:tcW w:w="1337" w:type="dxa"/>
            <w:vMerge/>
            <w:vAlign w:val="center"/>
          </w:tcPr>
          <w:p w:rsidR="00305A19" w:rsidRPr="00AF6F02" w:rsidRDefault="00305A19" w:rsidP="00AF6F02">
            <w:pPr>
              <w:widowControl w:val="0"/>
              <w:jc w:val="center"/>
              <w:rPr>
                <w:rFonts w:ascii="GHEA Grapalat" w:hAnsi="GHEA Grapalat"/>
                <w:sz w:val="16"/>
                <w:szCs w:val="16"/>
              </w:rPr>
            </w:pPr>
          </w:p>
        </w:tc>
        <w:tc>
          <w:tcPr>
            <w:tcW w:w="4157" w:type="dxa"/>
            <w:vMerge/>
            <w:vAlign w:val="center"/>
          </w:tcPr>
          <w:p w:rsidR="00305A19" w:rsidRPr="00AF6F02" w:rsidRDefault="00305A19" w:rsidP="00AF6F02">
            <w:pPr>
              <w:widowControl w:val="0"/>
              <w:jc w:val="center"/>
              <w:rPr>
                <w:rFonts w:ascii="GHEA Grapalat" w:hAnsi="GHEA Grapalat"/>
                <w:sz w:val="16"/>
                <w:szCs w:val="16"/>
              </w:rPr>
            </w:pPr>
          </w:p>
        </w:tc>
        <w:tc>
          <w:tcPr>
            <w:tcW w:w="639" w:type="dxa"/>
            <w:vMerge/>
            <w:vAlign w:val="center"/>
          </w:tcPr>
          <w:p w:rsidR="00305A19" w:rsidRPr="00AF6F02" w:rsidRDefault="00305A19" w:rsidP="00AF6F02">
            <w:pPr>
              <w:widowControl w:val="0"/>
              <w:jc w:val="center"/>
              <w:rPr>
                <w:rFonts w:ascii="GHEA Grapalat" w:hAnsi="GHEA Grapalat"/>
                <w:sz w:val="16"/>
                <w:szCs w:val="16"/>
              </w:rPr>
            </w:pPr>
          </w:p>
        </w:tc>
        <w:tc>
          <w:tcPr>
            <w:tcW w:w="578" w:type="dxa"/>
            <w:vMerge/>
            <w:vAlign w:val="center"/>
          </w:tcPr>
          <w:p w:rsidR="00305A19" w:rsidRPr="00AF6F02" w:rsidRDefault="00305A19" w:rsidP="00AF6F02">
            <w:pPr>
              <w:widowControl w:val="0"/>
              <w:jc w:val="center"/>
              <w:rPr>
                <w:rFonts w:ascii="GHEA Grapalat" w:hAnsi="GHEA Grapalat"/>
                <w:sz w:val="16"/>
                <w:szCs w:val="16"/>
              </w:rPr>
            </w:pPr>
          </w:p>
        </w:tc>
        <w:tc>
          <w:tcPr>
            <w:tcW w:w="709" w:type="dxa"/>
            <w:vMerge/>
            <w:vAlign w:val="center"/>
          </w:tcPr>
          <w:p w:rsidR="00305A19" w:rsidRPr="00AF6F02" w:rsidRDefault="00305A19" w:rsidP="00AF6F02">
            <w:pPr>
              <w:widowControl w:val="0"/>
              <w:jc w:val="center"/>
              <w:rPr>
                <w:rFonts w:ascii="GHEA Grapalat" w:hAnsi="GHEA Grapalat"/>
                <w:sz w:val="16"/>
                <w:szCs w:val="16"/>
              </w:rPr>
            </w:pPr>
          </w:p>
        </w:tc>
        <w:tc>
          <w:tcPr>
            <w:tcW w:w="736" w:type="dxa"/>
            <w:vMerge/>
            <w:vAlign w:val="center"/>
          </w:tcPr>
          <w:p w:rsidR="00305A19" w:rsidRPr="00AF6F02" w:rsidRDefault="00305A19" w:rsidP="00AF6F02">
            <w:pPr>
              <w:widowControl w:val="0"/>
              <w:jc w:val="center"/>
              <w:rPr>
                <w:rFonts w:ascii="GHEA Grapalat" w:hAnsi="GHEA Grapalat"/>
                <w:sz w:val="16"/>
                <w:szCs w:val="16"/>
              </w:rPr>
            </w:pPr>
          </w:p>
        </w:tc>
        <w:tc>
          <w:tcPr>
            <w:tcW w:w="1307" w:type="dxa"/>
            <w:vAlign w:val="center"/>
          </w:tcPr>
          <w:p w:rsidR="00305A19" w:rsidRPr="00AF6F02" w:rsidRDefault="00305A19" w:rsidP="00AF6F02">
            <w:pPr>
              <w:widowControl w:val="0"/>
              <w:ind w:left="-108" w:right="-108"/>
              <w:jc w:val="center"/>
              <w:rPr>
                <w:rFonts w:ascii="GHEA Grapalat" w:hAnsi="GHEA Grapalat"/>
                <w:sz w:val="16"/>
                <w:szCs w:val="16"/>
              </w:rPr>
            </w:pPr>
            <w:r w:rsidRPr="00AF6F02">
              <w:rPr>
                <w:rFonts w:ascii="GHEA Grapalat" w:hAnsi="GHEA Grapalat"/>
                <w:sz w:val="16"/>
                <w:szCs w:val="16"/>
              </w:rPr>
              <w:t>адрес</w:t>
            </w:r>
          </w:p>
        </w:tc>
        <w:tc>
          <w:tcPr>
            <w:tcW w:w="782" w:type="dxa"/>
            <w:vAlign w:val="center"/>
          </w:tcPr>
          <w:p w:rsidR="00305A19" w:rsidRPr="00AF6F02" w:rsidRDefault="00305A19" w:rsidP="00AF6F02">
            <w:pPr>
              <w:widowControl w:val="0"/>
              <w:ind w:left="-46" w:right="-84"/>
              <w:jc w:val="center"/>
              <w:rPr>
                <w:rFonts w:ascii="GHEA Grapalat" w:hAnsi="GHEA Grapalat"/>
                <w:sz w:val="16"/>
                <w:szCs w:val="16"/>
              </w:rPr>
            </w:pPr>
            <w:r w:rsidRPr="00AF6F02">
              <w:rPr>
                <w:rFonts w:ascii="GHEA Grapalat" w:hAnsi="GHEA Grapalat"/>
                <w:sz w:val="16"/>
                <w:szCs w:val="16"/>
              </w:rPr>
              <w:t>подлежащее поставке количество товара</w:t>
            </w:r>
          </w:p>
        </w:tc>
        <w:tc>
          <w:tcPr>
            <w:tcW w:w="2883" w:type="dxa"/>
            <w:vAlign w:val="center"/>
          </w:tcPr>
          <w:p w:rsidR="00305A19" w:rsidRPr="00AF6F02" w:rsidRDefault="00305A19" w:rsidP="00AF6F02">
            <w:pPr>
              <w:widowControl w:val="0"/>
              <w:ind w:left="-132" w:right="-129"/>
              <w:jc w:val="center"/>
              <w:rPr>
                <w:rFonts w:ascii="GHEA Grapalat" w:hAnsi="GHEA Grapalat"/>
                <w:sz w:val="16"/>
                <w:szCs w:val="16"/>
                <w:lang w:val="en-US"/>
              </w:rPr>
            </w:pPr>
            <w:r w:rsidRPr="00AF6F02">
              <w:rPr>
                <w:rFonts w:ascii="GHEA Grapalat" w:hAnsi="GHEA Grapalat"/>
                <w:sz w:val="16"/>
                <w:szCs w:val="16"/>
              </w:rPr>
              <w:t>срок</w:t>
            </w:r>
            <w:r w:rsidRPr="00AF6F02">
              <w:rPr>
                <w:rStyle w:val="af6"/>
                <w:rFonts w:ascii="GHEA Grapalat" w:hAnsi="GHEA Grapalat"/>
                <w:sz w:val="16"/>
                <w:szCs w:val="16"/>
              </w:rPr>
              <w:footnoteReference w:customMarkFollows="1" w:id="23"/>
              <w:t>***</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15811100</w:t>
            </w:r>
          </w:p>
        </w:tc>
        <w:tc>
          <w:tcPr>
            <w:tcW w:w="912"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Хлеб</w:t>
            </w:r>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sz w:val="16"/>
                <w:szCs w:val="16"/>
                <w:lang w:val="hy-AM"/>
              </w:rPr>
            </w:pPr>
            <w:r w:rsidRPr="00AF6F02">
              <w:rPr>
                <w:rFonts w:ascii="GHEA Grapalat" w:hAnsi="GHEA Grapalat" w:cs="Arial"/>
                <w:sz w:val="16"/>
                <w:szCs w:val="16"/>
                <w:lang w:val="hy-AM"/>
              </w:rPr>
              <w:t xml:space="preserve">АСТ 31-2019, Хлеб из пшеничной муки, изготовленный из пшеничной муки 1-го типа. Безопасность в соответствии с гигиеническими нормами № 2-III-4.9-01-2010, требования к безопасности, маркировке и упаковке согласно статье 9 Закона РА «О безопасности пищевых продуктов». Остаточный срок годности не менее 90%. В </w:t>
            </w:r>
            <w:r w:rsidRPr="00AF6F02">
              <w:rPr>
                <w:rFonts w:ascii="GHEA Grapalat" w:hAnsi="GHEA Grapalat" w:cs="Arial"/>
                <w:sz w:val="16"/>
                <w:szCs w:val="16"/>
                <w:lang w:val="hy-AM"/>
              </w:rPr>
              <w:lastRenderedPageBreak/>
              <w:t>соответствии с Законом РА «О стандартизации», технические условия продукта должны быть зарегистрированы и представлены на момент поставки продукта. Срок годности: выпечен на день поставки. Обязательное условие: Перевозка пищевых продуктов должна осуществляться транспортными средствами, соответствующими требованиям, установленным законодательными актами в области безопасности пищевых продуктов.</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lastRenderedPageBreak/>
              <w:t>кг</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6800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lastRenderedPageBreak/>
              <w:t>2</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15872400</w:t>
            </w:r>
          </w:p>
        </w:tc>
        <w:tc>
          <w:tcPr>
            <w:tcW w:w="912"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Соль</w:t>
            </w:r>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sz w:val="16"/>
                <w:szCs w:val="16"/>
                <w:lang w:val="hy-AM"/>
              </w:rPr>
            </w:pPr>
            <w:r w:rsidRPr="00AF6F02">
              <w:rPr>
                <w:rFonts w:ascii="GHEA Grapalat" w:hAnsi="GHEA Grapalat" w:cs="Arial"/>
                <w:sz w:val="16"/>
                <w:szCs w:val="16"/>
                <w:lang w:val="hy-AM"/>
              </w:rPr>
              <w:t>Пищевая соль: высококачественная, йодированная АСТ 239-2005, белая, кристаллическая, сыпучий материал, наличие посторонних механических примесей не допускается, массовая доля влаги не более 0,1% для экстра-солью и не более 0,7% для высококачественной солью, упаковка: заводская, вес: 1 килограмм. Срок годности не менее 12 месяцев с даты производства. Безопасность соответствует гигиеническим стандартам № 2-III-4.9-01-2010, требованиям безопасности, маркировки и упаковки согласно статье 9 Закона Республики Армения «О безопасности пищевых продуктов».</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кг</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140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3</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15421100</w:t>
            </w:r>
          </w:p>
        </w:tc>
        <w:tc>
          <w:tcPr>
            <w:tcW w:w="912"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Рафинированное подсолнечное масло (фильтрованное)</w:t>
            </w:r>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sz w:val="16"/>
                <w:szCs w:val="16"/>
                <w:lang w:val="hy-AM"/>
              </w:rPr>
            </w:pPr>
            <w:r w:rsidRPr="00AF6F02">
              <w:rPr>
                <w:rFonts w:ascii="GHEA Grapalat" w:hAnsi="GHEA Grapalat" w:cs="Arial"/>
                <w:sz w:val="16"/>
                <w:szCs w:val="16"/>
                <w:lang w:val="hy-AM"/>
              </w:rPr>
              <w:t>ГОСТ 1129-2013, Подсолнечное масло, полученное путем экстракции и прессования семян подсолнечника, высококачественное, рафинированное, дезодорированное. Остаточный срок годности не менее 80%. Безопасность в соответствии с гигиеническими нормами № 2-III-4.9-01-2010, требованиями безопасности, маркировки и упаковки согласно статье 9 Закона Республики Армения «О безопасности пищевых продуктов».</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литр</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850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4</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03211300</w:t>
            </w:r>
          </w:p>
        </w:tc>
        <w:tc>
          <w:tcPr>
            <w:tcW w:w="912"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Рис</w:t>
            </w:r>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sz w:val="16"/>
                <w:szCs w:val="16"/>
                <w:lang w:val="hy-AM"/>
              </w:rPr>
            </w:pPr>
            <w:r w:rsidRPr="00AF6F02">
              <w:rPr>
                <w:rFonts w:ascii="GHEA Grapalat" w:hAnsi="GHEA Grapalat" w:cs="Arial"/>
                <w:sz w:val="16"/>
                <w:szCs w:val="16"/>
                <w:lang w:val="hy-AM"/>
              </w:rPr>
              <w:t>ГОСТ ISO 7301-2013, рис, высшего или сверхчистого полированного, непарового, белого, крупнозернистого, длиннозернистого типа,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требованиями к безопасности, маркировке и упаковке согласно статье 9 Закона Республики Армения «О безопасности пищевых продуктов» и Таможенного кодекса № 021/2011 и 022/2011.</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кг</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1100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lastRenderedPageBreak/>
              <w:t>5</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03221110</w:t>
            </w:r>
          </w:p>
        </w:tc>
        <w:tc>
          <w:tcPr>
            <w:tcW w:w="912"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Морковь</w:t>
            </w:r>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sz w:val="16"/>
                <w:szCs w:val="16"/>
                <w:lang w:val="hy-AM"/>
              </w:rPr>
            </w:pPr>
            <w:r w:rsidRPr="00AF6F02">
              <w:rPr>
                <w:rFonts w:ascii="GHEA Grapalat" w:hAnsi="GHEA Grapalat" w:cs="Arial"/>
                <w:sz w:val="16"/>
                <w:szCs w:val="16"/>
                <w:lang w:val="hy-AM"/>
              </w:rPr>
              <w:t>ГОСТ 32284-2013, свежая столовая морковь, обычные и премиум сорта. Безопасность и маркировка в соответствии со статьей 9 Закона Республики Армения «О безопасности пищевых продуктов».</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кг</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500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6</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15331151</w:t>
            </w:r>
          </w:p>
        </w:tc>
        <w:tc>
          <w:tcPr>
            <w:tcW w:w="912"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Фасоль</w:t>
            </w:r>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sz w:val="16"/>
                <w:szCs w:val="16"/>
                <w:lang w:val="es-ES"/>
              </w:rPr>
            </w:pPr>
            <w:r w:rsidRPr="00AF6F02">
              <w:rPr>
                <w:rFonts w:ascii="GHEA Grapalat" w:hAnsi="GHEA Grapalat" w:cs="Arial"/>
                <w:sz w:val="16"/>
                <w:szCs w:val="16"/>
                <w:lang w:val="hy-AM"/>
              </w:rPr>
              <w:t>ГОСТ 7758-2020, Пищевые бобы, цветные, твердые, ярко окрашенные, сухие,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требованиями безопасности, маркировки и упаковки согласно статье 9 Закона Республики Армения «О безопасности пищевых продуктов», Таможенного кодекса № 021/2011 и 022/2011.</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кг</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450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7</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03222128</w:t>
            </w:r>
          </w:p>
        </w:tc>
        <w:tc>
          <w:tcPr>
            <w:tcW w:w="912"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Яблоко</w:t>
            </w:r>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sz w:val="16"/>
                <w:szCs w:val="16"/>
                <w:lang w:val="hy-AM"/>
              </w:rPr>
            </w:pPr>
            <w:r w:rsidRPr="00AF6F02">
              <w:rPr>
                <w:rFonts w:ascii="GHEA Grapalat" w:hAnsi="GHEA Grapalat" w:cs="Arial"/>
                <w:sz w:val="16"/>
                <w:szCs w:val="16"/>
                <w:lang w:val="hy-AM"/>
              </w:rPr>
              <w:t>ГОСТ 34314-2017, свежие яблоки, группа фруктов I, различные сорта Армении, узкий диаметр не менее 5 см, безопасность и маркировка в соответствии со статьей 9 Закона Республики Армения «О безопасности пищевых продуктов».</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кг</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4500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8</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03221410</w:t>
            </w:r>
          </w:p>
        </w:tc>
        <w:tc>
          <w:tcPr>
            <w:tcW w:w="912"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Капуста</w:t>
            </w:r>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sz w:val="16"/>
                <w:szCs w:val="16"/>
                <w:lang w:val="hy-AM"/>
              </w:rPr>
            </w:pPr>
            <w:r w:rsidRPr="00AF6F02">
              <w:rPr>
                <w:rFonts w:ascii="GHEA Grapalat" w:hAnsi="GHEA Grapalat" w:cs="Arial"/>
                <w:sz w:val="16"/>
                <w:szCs w:val="16"/>
                <w:lang w:val="hy-AM"/>
              </w:rPr>
              <w:t>ГОСТ 7967-2015, свежая капуста. Свежая кочанная капуста подразделяется по срокам созревания на следующие виды: ранняя, среднезрелая и поздняя. Внешний вид: кочаны свежие, целые, чистые, здоровые, полностью сформированные, без болезней, не проросшие, с цветом, формой и вкусом, характерными для данного ботанического вида, без постороннего запаха и привкуса. Кочаны капусты не должны быть повреждены сельскохозяйственными вредителями, иметь следы механических повреждений, трещин, обморожены, должны быть полностью сформированными, плотными, не ломкими и не гнилыми. Длина кочана не более 3 см. Вес очищенных кочанов капусты не менее 0,7 кг. Безопасность, упаковка и маркировка соответствуют статье 9 Закона Республики Армения «О безопасности пищевых продуктов».</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кг</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2700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9</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03221100</w:t>
            </w:r>
          </w:p>
        </w:tc>
        <w:tc>
          <w:tcPr>
            <w:tcW w:w="912"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свекла</w:t>
            </w:r>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sz w:val="16"/>
                <w:szCs w:val="16"/>
                <w:lang w:val="hy-AM"/>
              </w:rPr>
            </w:pPr>
            <w:r w:rsidRPr="00AF6F02">
              <w:rPr>
                <w:rFonts w:ascii="GHEA Grapalat" w:hAnsi="GHEA Grapalat" w:cs="Arial"/>
                <w:sz w:val="16"/>
                <w:szCs w:val="16"/>
                <w:lang w:val="hy-AM"/>
              </w:rPr>
              <w:t xml:space="preserve">ГОСТ 32285-2013, Свежая столовая свекла. Корнеплоды свежие, целые, без болезней, сухие, незаражённые, без трещин и повреждений. Внутреннее строение: сочная мякоть, тёмно-красного </w:t>
            </w:r>
            <w:r w:rsidRPr="00AF6F02">
              <w:rPr>
                <w:rFonts w:ascii="GHEA Grapalat" w:hAnsi="GHEA Grapalat" w:cs="Arial"/>
                <w:sz w:val="16"/>
                <w:szCs w:val="16"/>
                <w:lang w:val="hy-AM"/>
              </w:rPr>
              <w:lastRenderedPageBreak/>
              <w:t>цвета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не более 5% от общего количества. Количество почвы, прилипшей к корням, не более 1% от общего количества. Безопасность, упаковка и маркировка соответствуют статье 9 Закона Республики Армения «О безопасности пищевых продуктов».</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lastRenderedPageBreak/>
              <w:t>кг</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450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lastRenderedPageBreak/>
              <w:t>10</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15311100</w:t>
            </w:r>
          </w:p>
        </w:tc>
        <w:tc>
          <w:tcPr>
            <w:tcW w:w="912"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Картофель</w:t>
            </w:r>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sz w:val="16"/>
                <w:szCs w:val="16"/>
                <w:lang w:val="hy-AM"/>
              </w:rPr>
            </w:pPr>
            <w:r w:rsidRPr="00AF6F02">
              <w:rPr>
                <w:rFonts w:ascii="GHEA Grapalat" w:hAnsi="GHEA Grapalat" w:cs="Arial"/>
                <w:sz w:val="16"/>
                <w:szCs w:val="16"/>
                <w:lang w:val="hy-AM"/>
              </w:rPr>
              <w:t>ГОСТ 7176-2017, Пищевой картофель, раннеспелый и позднеспелый, тип I, не поврежденный морозом, без повреждений, кругло-овальный 4 см, 5%, удлиненный 3,5 см, 5%, кругло-овальный (4-5) см 20%, удлиненный (4-4,5) см 20%, кругло-овальный (5-6 см) 55%, удлиненный (5-5,5) см 55%, 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кг</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1650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11</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15619000</w:t>
            </w:r>
          </w:p>
        </w:tc>
        <w:tc>
          <w:tcPr>
            <w:tcW w:w="912"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Буковый орех</w:t>
            </w:r>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sz w:val="16"/>
                <w:szCs w:val="16"/>
                <w:lang w:val="hy-AM"/>
              </w:rPr>
            </w:pPr>
            <w:r w:rsidRPr="00AF6F02">
              <w:rPr>
                <w:rFonts w:ascii="GHEA Grapalat" w:hAnsi="GHEA Grapalat" w:cs="Arial"/>
                <w:sz w:val="16"/>
                <w:szCs w:val="16"/>
                <w:lang w:val="hy-AM"/>
              </w:rPr>
              <w:t>АСТ 449-2024, Бук, полученный из буковых зерен, типов I или II, сухой,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 021/2011 и 022/2011.</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кг</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450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12</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15112150</w:t>
            </w:r>
          </w:p>
        </w:tc>
        <w:tc>
          <w:tcPr>
            <w:tcW w:w="912"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Охлажденная курица</w:t>
            </w:r>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sz w:val="16"/>
                <w:szCs w:val="16"/>
                <w:lang w:val="hy-AM"/>
              </w:rPr>
            </w:pPr>
            <w:r w:rsidRPr="00AF6F02">
              <w:rPr>
                <w:rFonts w:ascii="GHEA Grapalat" w:hAnsi="GHEA Grapalat" w:cs="Arial"/>
                <w:sz w:val="16"/>
                <w:szCs w:val="16"/>
                <w:lang w:val="hy-AM"/>
              </w:rPr>
              <w:t xml:space="preserve">Куриная грудка, бескостная, местного производства, чистая, обескровленная, без посторонних запахов, упакована в полиэтиленовую пленку. Охлаждена в толще мышцы при температуре не выше 120°C.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в соответствии с техническим регламентом «О безопасности мяса и мясных продуктов» (ТС 034/2013), принятым решением № 68 Комиссии Таможенного Союза от </w:t>
            </w:r>
            <w:r w:rsidRPr="00AF6F02">
              <w:rPr>
                <w:rFonts w:ascii="GHEA Grapalat" w:hAnsi="GHEA Grapalat" w:cs="Arial"/>
                <w:sz w:val="16"/>
                <w:szCs w:val="16"/>
                <w:lang w:val="hy-AM"/>
              </w:rPr>
              <w:lastRenderedPageBreak/>
              <w:t>09.10.2013.</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lastRenderedPageBreak/>
              <w:t>кг</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900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lastRenderedPageBreak/>
              <w:t>13</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15616000</w:t>
            </w:r>
          </w:p>
        </w:tc>
        <w:tc>
          <w:tcPr>
            <w:tcW w:w="912"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Гречка</w:t>
            </w:r>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sz w:val="16"/>
                <w:szCs w:val="16"/>
                <w:lang w:val="hy-AM"/>
              </w:rPr>
            </w:pPr>
            <w:r w:rsidRPr="00AF6F02">
              <w:rPr>
                <w:rFonts w:ascii="GHEA Grapalat" w:hAnsi="GHEA Grapalat" w:cs="Arial"/>
                <w:sz w:val="16"/>
                <w:szCs w:val="16"/>
                <w:lang w:val="hy-AM"/>
              </w:rPr>
              <w:t>ГОСТ 5550-2021, гречиха типов I или II, сухая,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кг</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450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14</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3142510</w:t>
            </w:r>
          </w:p>
        </w:tc>
        <w:tc>
          <w:tcPr>
            <w:tcW w:w="912"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Яйца</w:t>
            </w:r>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cs="Arial"/>
                <w:sz w:val="16"/>
                <w:szCs w:val="16"/>
                <w:lang w:val="hy-AM"/>
              </w:rPr>
            </w:pPr>
            <w:r w:rsidRPr="00AF6F02">
              <w:rPr>
                <w:rFonts w:ascii="GHEA Grapalat" w:hAnsi="GHEA Grapalat" w:cs="Arial"/>
                <w:sz w:val="16"/>
                <w:szCs w:val="16"/>
                <w:lang w:val="hy-AM"/>
              </w:rPr>
              <w:t>АСТ 182-2012, Куриные яйца для пищевых целей, столовые, 1-го сорта, отсортированные по весу одного яйца; Срок годности яиц: 25 дней. Остаточный срок годности не менее 90 %:</w:t>
            </w:r>
          </w:p>
          <w:p w:rsidR="00AF6F02" w:rsidRPr="00AF6F02" w:rsidRDefault="00AF6F02" w:rsidP="00AF6F02">
            <w:pPr>
              <w:jc w:val="center"/>
              <w:rPr>
                <w:rFonts w:ascii="GHEA Grapalat" w:hAnsi="GHEA Grapalat"/>
                <w:sz w:val="16"/>
                <w:szCs w:val="16"/>
                <w:lang w:val="af-ZA"/>
              </w:rPr>
            </w:pPr>
            <w:r w:rsidRPr="00AF6F02">
              <w:rPr>
                <w:rFonts w:ascii="GHEA Grapalat" w:hAnsi="GHEA Grapalat" w:cs="Arial"/>
                <w:sz w:val="16"/>
                <w:szCs w:val="16"/>
                <w:lang w:val="hy-AM"/>
              </w:rPr>
              <w:t>1 яйцо 50 грамм.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штук</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18000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15851100</w:t>
            </w:r>
          </w:p>
        </w:tc>
        <w:tc>
          <w:tcPr>
            <w:tcW w:w="912"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Макароны</w:t>
            </w:r>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sz w:val="16"/>
                <w:szCs w:val="16"/>
                <w:lang w:val="hy-AM"/>
              </w:rPr>
            </w:pPr>
            <w:r w:rsidRPr="00AF6F02">
              <w:rPr>
                <w:rFonts w:ascii="GHEA Grapalat" w:hAnsi="GHEA Grapalat" w:cs="Arial"/>
                <w:sz w:val="16"/>
                <w:szCs w:val="16"/>
                <w:lang w:val="hy-AM"/>
              </w:rPr>
              <w:t>ГОСТ 31743-2017, Макаронные изделия из пресного теста, в зависимости от вида и качества муки: А (мука из твердых сортов пшеницы), В (мука из мягких сортов пшеницы), предварительно просеянные и непредварительно просеянные. Сухие, влажность не выше 13%, кислотность не выше 4 градусов. Остаточный срок годности на момент поставки не менее 90%, срок годности не менее 12 месяцев с даты производства.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кг</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900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16</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15331154</w:t>
            </w:r>
          </w:p>
        </w:tc>
        <w:tc>
          <w:tcPr>
            <w:tcW w:w="912"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Горох</w:t>
            </w:r>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sz w:val="16"/>
                <w:szCs w:val="16"/>
                <w:lang w:val="hy-AM"/>
              </w:rPr>
            </w:pPr>
            <w:r w:rsidRPr="00AF6F02">
              <w:rPr>
                <w:rFonts w:ascii="GHEA Grapalat" w:hAnsi="GHEA Grapalat" w:cs="Arial"/>
                <w:sz w:val="16"/>
                <w:szCs w:val="16"/>
                <w:lang w:val="hy-AM"/>
              </w:rPr>
              <w:t xml:space="preserve">ГОСТ 28674-2019 Горох, сушеный, очищенный, желтый или зеленый, сухой,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 к безопасности, маркировке и упаковке: в </w:t>
            </w:r>
            <w:r w:rsidRPr="00AF6F02">
              <w:rPr>
                <w:rFonts w:ascii="GHEA Grapalat" w:hAnsi="GHEA Grapalat" w:cs="Arial"/>
                <w:sz w:val="16"/>
                <w:szCs w:val="16"/>
                <w:lang w:val="hy-AM"/>
              </w:rPr>
              <w:lastRenderedPageBreak/>
              <w:t>соответствии со статьей 9 Закона Республики Армения «О безопасности пищевых продуктов», Таможенного кодекса № 021/2011 и 022/2011.</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lastRenderedPageBreak/>
              <w:t>кг</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450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lastRenderedPageBreak/>
              <w:t>17</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15331153</w:t>
            </w:r>
          </w:p>
        </w:tc>
        <w:tc>
          <w:tcPr>
            <w:tcW w:w="912"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Чечевица</w:t>
            </w:r>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sz w:val="16"/>
                <w:szCs w:val="16"/>
                <w:lang w:val="hy-AM"/>
              </w:rPr>
            </w:pPr>
            <w:r w:rsidRPr="00AF6F02">
              <w:rPr>
                <w:rFonts w:ascii="GHEA Grapalat" w:hAnsi="GHEA Grapalat" w:cs="Arial"/>
                <w:sz w:val="16"/>
                <w:szCs w:val="16"/>
                <w:lang w:val="hy-AM"/>
              </w:rPr>
              <w:t>ГОСТ 7066-2019, Пищевая чечевица, Три вида, однородная, чистая, сухая,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кг</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450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tcBorders>
              <w:bottom w:val="single" w:sz="4" w:space="0" w:color="auto"/>
            </w:tcBorders>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18</w:t>
            </w:r>
          </w:p>
        </w:tc>
        <w:tc>
          <w:tcPr>
            <w:tcW w:w="1208" w:type="dxa"/>
            <w:tcBorders>
              <w:bottom w:val="single" w:sz="4" w:space="0" w:color="auto"/>
            </w:tcBorders>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15541200</w:t>
            </w:r>
          </w:p>
        </w:tc>
        <w:tc>
          <w:tcPr>
            <w:tcW w:w="912" w:type="dxa"/>
            <w:tcBorders>
              <w:bottom w:val="single" w:sz="4" w:space="0" w:color="auto"/>
            </w:tcBorders>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Сыр, нут</w:t>
            </w:r>
          </w:p>
        </w:tc>
        <w:tc>
          <w:tcPr>
            <w:tcW w:w="1337" w:type="dxa"/>
            <w:tcBorders>
              <w:bottom w:val="single" w:sz="4" w:space="0" w:color="auto"/>
            </w:tcBorders>
            <w:vAlign w:val="center"/>
          </w:tcPr>
          <w:p w:rsidR="00AF6F02" w:rsidRPr="00AF6F02" w:rsidRDefault="00AF6F02" w:rsidP="00AF6F02">
            <w:pPr>
              <w:jc w:val="center"/>
              <w:rPr>
                <w:rFonts w:ascii="GHEA Grapalat" w:hAnsi="GHEA Grapalat"/>
                <w:sz w:val="16"/>
                <w:szCs w:val="16"/>
                <w:lang w:val="hy-AM"/>
              </w:rPr>
            </w:pPr>
          </w:p>
        </w:tc>
        <w:tc>
          <w:tcPr>
            <w:tcW w:w="4157" w:type="dxa"/>
            <w:tcBorders>
              <w:bottom w:val="single" w:sz="4" w:space="0" w:color="auto"/>
            </w:tcBorders>
            <w:vAlign w:val="center"/>
          </w:tcPr>
          <w:p w:rsidR="00AF6F02" w:rsidRPr="00AF6F02" w:rsidRDefault="00AF6F02" w:rsidP="00AF6F02">
            <w:pPr>
              <w:jc w:val="center"/>
              <w:rPr>
                <w:rFonts w:ascii="GHEA Grapalat" w:hAnsi="GHEA Grapalat"/>
                <w:sz w:val="16"/>
                <w:szCs w:val="16"/>
                <w:lang w:val="hy-AM"/>
              </w:rPr>
            </w:pPr>
            <w:r w:rsidRPr="00AF6F02">
              <w:rPr>
                <w:rFonts w:ascii="GHEA Grapalat" w:hAnsi="GHEA Grapalat" w:cs="Arial"/>
                <w:sz w:val="16"/>
                <w:szCs w:val="16"/>
                <w:lang w:val="hy-AM"/>
              </w:rPr>
              <w:t>АСТ 377-2016, Сыр. Чанах: Белый рассол, изготовленный из коровьего молока, с содержанием жира 36-40%.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в соответствии с техническим регламентом Комиссии Таможенного Союза «О безопасности молока и молочных продуктов» (ТК 033/2013).</w:t>
            </w:r>
          </w:p>
        </w:tc>
        <w:tc>
          <w:tcPr>
            <w:tcW w:w="639" w:type="dxa"/>
            <w:tcBorders>
              <w:bottom w:val="single" w:sz="4" w:space="0" w:color="auto"/>
            </w:tcBorders>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кг</w:t>
            </w:r>
          </w:p>
        </w:tc>
        <w:tc>
          <w:tcPr>
            <w:tcW w:w="578" w:type="dxa"/>
            <w:tcBorders>
              <w:bottom w:val="single" w:sz="4" w:space="0" w:color="auto"/>
            </w:tcBorders>
            <w:vAlign w:val="center"/>
          </w:tcPr>
          <w:p w:rsidR="00AF6F02" w:rsidRPr="00AF6F02" w:rsidRDefault="00AF6F02" w:rsidP="00AF6F02">
            <w:pPr>
              <w:jc w:val="center"/>
              <w:rPr>
                <w:rFonts w:ascii="GHEA Grapalat" w:hAnsi="GHEA Grapalat"/>
                <w:sz w:val="16"/>
                <w:szCs w:val="16"/>
              </w:rPr>
            </w:pPr>
          </w:p>
        </w:tc>
        <w:tc>
          <w:tcPr>
            <w:tcW w:w="709" w:type="dxa"/>
            <w:tcBorders>
              <w:bottom w:val="single" w:sz="4" w:space="0" w:color="auto"/>
            </w:tcBorders>
            <w:vAlign w:val="center"/>
          </w:tcPr>
          <w:p w:rsidR="00AF6F02" w:rsidRPr="00AF6F02" w:rsidRDefault="00AF6F02" w:rsidP="00AF6F02">
            <w:pPr>
              <w:jc w:val="center"/>
              <w:rPr>
                <w:rFonts w:ascii="GHEA Grapalat" w:hAnsi="GHEA Grapalat"/>
                <w:sz w:val="16"/>
                <w:szCs w:val="16"/>
              </w:rPr>
            </w:pPr>
          </w:p>
        </w:tc>
        <w:tc>
          <w:tcPr>
            <w:tcW w:w="736" w:type="dxa"/>
            <w:tcBorders>
              <w:bottom w:val="single" w:sz="4" w:space="0" w:color="auto"/>
            </w:tcBorders>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810</w:t>
            </w:r>
          </w:p>
        </w:tc>
        <w:tc>
          <w:tcPr>
            <w:tcW w:w="1307" w:type="dxa"/>
            <w:tcBorders>
              <w:bottom w:val="single" w:sz="4" w:space="0" w:color="auto"/>
            </w:tcBorders>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tcBorders>
              <w:bottom w:val="single" w:sz="4" w:space="0" w:color="auto"/>
            </w:tcBorders>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tcBorders>
              <w:bottom w:val="single" w:sz="4" w:space="0" w:color="auto"/>
            </w:tcBorders>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19</w:t>
            </w:r>
          </w:p>
        </w:tc>
        <w:tc>
          <w:tcPr>
            <w:tcW w:w="1208"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15551600</w:t>
            </w:r>
          </w:p>
        </w:tc>
        <w:tc>
          <w:tcPr>
            <w:tcW w:w="912" w:type="dxa"/>
            <w:vAlign w:val="center"/>
          </w:tcPr>
          <w:p w:rsidR="00AF6F02" w:rsidRPr="00AF6F02" w:rsidRDefault="00AF6F02" w:rsidP="00AF6F02">
            <w:pPr>
              <w:jc w:val="center"/>
              <w:rPr>
                <w:rFonts w:ascii="GHEA Grapalat" w:hAnsi="GHEA Grapalat"/>
                <w:sz w:val="16"/>
                <w:szCs w:val="16"/>
              </w:rPr>
            </w:pPr>
            <w:proofErr w:type="spellStart"/>
            <w:r w:rsidRPr="00AF6F02">
              <w:rPr>
                <w:rFonts w:ascii="GHEA Grapalat" w:hAnsi="GHEA Grapalat"/>
                <w:sz w:val="16"/>
                <w:szCs w:val="16"/>
              </w:rPr>
              <w:t>Мацун</w:t>
            </w:r>
            <w:proofErr w:type="spellEnd"/>
          </w:p>
        </w:tc>
        <w:tc>
          <w:tcPr>
            <w:tcW w:w="1337" w:type="dxa"/>
            <w:vAlign w:val="center"/>
          </w:tcPr>
          <w:p w:rsidR="00AF6F02" w:rsidRPr="00AF6F02" w:rsidRDefault="00AF6F02" w:rsidP="00AF6F02">
            <w:pPr>
              <w:jc w:val="center"/>
              <w:rPr>
                <w:rFonts w:ascii="GHEA Grapalat" w:hAnsi="GHEA Grapalat"/>
                <w:sz w:val="16"/>
                <w:szCs w:val="16"/>
                <w:lang w:val="hy-AM"/>
              </w:rPr>
            </w:pPr>
          </w:p>
        </w:tc>
        <w:tc>
          <w:tcPr>
            <w:tcW w:w="4157" w:type="dxa"/>
            <w:vAlign w:val="center"/>
          </w:tcPr>
          <w:p w:rsidR="00AF6F02" w:rsidRPr="00AF6F02" w:rsidRDefault="00AF6F02" w:rsidP="00AF6F02">
            <w:pPr>
              <w:jc w:val="center"/>
              <w:rPr>
                <w:rFonts w:ascii="GHEA Grapalat" w:hAnsi="GHEA Grapalat"/>
                <w:sz w:val="16"/>
                <w:szCs w:val="16"/>
                <w:lang w:val="hy-AM"/>
              </w:rPr>
            </w:pPr>
            <w:r w:rsidRPr="00AF6F02">
              <w:rPr>
                <w:rFonts w:ascii="GHEA Grapalat" w:hAnsi="GHEA Grapalat" w:cs="Arial"/>
                <w:sz w:val="16"/>
                <w:szCs w:val="16"/>
                <w:lang w:val="hy-AM"/>
              </w:rPr>
              <w:t>АСТ 120-2005, Йогурт из свежего коровьего молока, обезжиренный (максимум 2,5% жира), кислотность 65-1000Т. Безопасность: в соответствии с гигиеническими нормами № 2-III-4.9-01-2010, требования к безопасности, маркировке и упаковке: в соответствии со статьей 9 Закона РА «О безопасности пищевых продуктов», в соответствии с техническим регламентом Комиссии Таможенного союза «О безопасности молока и молочных продуктов» (ТК ТУ 033/2013).</w:t>
            </w:r>
          </w:p>
        </w:tc>
        <w:tc>
          <w:tcPr>
            <w:tcW w:w="639"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кг</w:t>
            </w:r>
          </w:p>
        </w:tc>
        <w:tc>
          <w:tcPr>
            <w:tcW w:w="578" w:type="dxa"/>
            <w:vAlign w:val="center"/>
          </w:tcPr>
          <w:p w:rsidR="00AF6F02" w:rsidRPr="00AF6F02" w:rsidRDefault="00AF6F02" w:rsidP="00AF6F02">
            <w:pPr>
              <w:jc w:val="center"/>
              <w:rPr>
                <w:rFonts w:ascii="GHEA Grapalat" w:hAnsi="GHEA Grapalat"/>
                <w:sz w:val="16"/>
                <w:szCs w:val="16"/>
              </w:rPr>
            </w:pPr>
          </w:p>
        </w:tc>
        <w:tc>
          <w:tcPr>
            <w:tcW w:w="709" w:type="dxa"/>
            <w:vAlign w:val="center"/>
          </w:tcPr>
          <w:p w:rsidR="00AF6F02" w:rsidRPr="00AF6F02" w:rsidRDefault="00AF6F02" w:rsidP="00AF6F02">
            <w:pPr>
              <w:jc w:val="center"/>
              <w:rPr>
                <w:rFonts w:ascii="GHEA Grapalat" w:hAnsi="GHEA Grapalat"/>
                <w:sz w:val="16"/>
                <w:szCs w:val="16"/>
              </w:rPr>
            </w:pPr>
          </w:p>
        </w:tc>
        <w:tc>
          <w:tcPr>
            <w:tcW w:w="73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550</w:t>
            </w:r>
          </w:p>
        </w:tc>
        <w:tc>
          <w:tcPr>
            <w:tcW w:w="1307"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r w:rsidR="00AF6F02" w:rsidRPr="00AF6F02" w:rsidTr="00AF6F02">
        <w:trPr>
          <w:trHeight w:val="246"/>
          <w:jc w:val="center"/>
        </w:trPr>
        <w:tc>
          <w:tcPr>
            <w:tcW w:w="748" w:type="dxa"/>
            <w:tcBorders>
              <w:bottom w:val="single" w:sz="4" w:space="0" w:color="auto"/>
            </w:tcBorders>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20</w:t>
            </w:r>
          </w:p>
        </w:tc>
        <w:tc>
          <w:tcPr>
            <w:tcW w:w="1208" w:type="dxa"/>
            <w:tcBorders>
              <w:bottom w:val="single" w:sz="4" w:space="0" w:color="auto"/>
            </w:tcBorders>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15871256</w:t>
            </w:r>
          </w:p>
        </w:tc>
        <w:tc>
          <w:tcPr>
            <w:tcW w:w="912" w:type="dxa"/>
            <w:tcBorders>
              <w:bottom w:val="single" w:sz="4" w:space="0" w:color="auto"/>
            </w:tcBorders>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Молотый красный перец</w:t>
            </w:r>
          </w:p>
        </w:tc>
        <w:tc>
          <w:tcPr>
            <w:tcW w:w="1337" w:type="dxa"/>
            <w:tcBorders>
              <w:bottom w:val="single" w:sz="4" w:space="0" w:color="auto"/>
            </w:tcBorders>
            <w:vAlign w:val="center"/>
          </w:tcPr>
          <w:p w:rsidR="00AF6F02" w:rsidRPr="00AF6F02" w:rsidRDefault="00AF6F02" w:rsidP="00AF6F02">
            <w:pPr>
              <w:jc w:val="center"/>
              <w:rPr>
                <w:rFonts w:ascii="GHEA Grapalat" w:hAnsi="GHEA Grapalat"/>
                <w:sz w:val="16"/>
                <w:szCs w:val="16"/>
                <w:lang w:val="hy-AM"/>
              </w:rPr>
            </w:pPr>
          </w:p>
        </w:tc>
        <w:tc>
          <w:tcPr>
            <w:tcW w:w="4157" w:type="dxa"/>
            <w:tcBorders>
              <w:bottom w:val="single" w:sz="4" w:space="0" w:color="auto"/>
            </w:tcBorders>
            <w:vAlign w:val="center"/>
          </w:tcPr>
          <w:p w:rsidR="00AF6F02" w:rsidRPr="00AF6F02" w:rsidRDefault="00AF6F02" w:rsidP="00AF6F02">
            <w:pPr>
              <w:jc w:val="center"/>
              <w:rPr>
                <w:rFonts w:ascii="GHEA Grapalat" w:hAnsi="GHEA Grapalat"/>
                <w:sz w:val="16"/>
                <w:szCs w:val="16"/>
                <w:lang w:val="es-ES"/>
              </w:rPr>
            </w:pPr>
            <w:r w:rsidRPr="00AF6F02">
              <w:rPr>
                <w:rFonts w:ascii="GHEA Grapalat" w:hAnsi="GHEA Grapalat" w:cs="Arial"/>
                <w:sz w:val="16"/>
                <w:szCs w:val="16"/>
                <w:lang w:val="hy-AM"/>
              </w:rPr>
              <w:t>Молотая красная паприка с традиционным сладким вкусом красного перца и насыщенным ярким цветом. Безопасность: соответствует гигиеническим стандартам № 2-III-4.9-01-2010, требования к безопасности, маркировке и упаковке: в соответствии со статьей 9 Закона Республики Армения «О безопасности пищевых продуктов».</w:t>
            </w:r>
          </w:p>
        </w:tc>
        <w:tc>
          <w:tcPr>
            <w:tcW w:w="639" w:type="dxa"/>
            <w:tcBorders>
              <w:bottom w:val="single" w:sz="4" w:space="0" w:color="auto"/>
            </w:tcBorders>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кг</w:t>
            </w:r>
          </w:p>
        </w:tc>
        <w:tc>
          <w:tcPr>
            <w:tcW w:w="578" w:type="dxa"/>
            <w:tcBorders>
              <w:bottom w:val="single" w:sz="4" w:space="0" w:color="auto"/>
            </w:tcBorders>
            <w:vAlign w:val="center"/>
          </w:tcPr>
          <w:p w:rsidR="00AF6F02" w:rsidRPr="00AF6F02" w:rsidRDefault="00AF6F02" w:rsidP="00AF6F02">
            <w:pPr>
              <w:jc w:val="center"/>
              <w:rPr>
                <w:rFonts w:ascii="GHEA Grapalat" w:hAnsi="GHEA Grapalat"/>
                <w:sz w:val="16"/>
                <w:szCs w:val="16"/>
              </w:rPr>
            </w:pPr>
          </w:p>
        </w:tc>
        <w:tc>
          <w:tcPr>
            <w:tcW w:w="709" w:type="dxa"/>
            <w:tcBorders>
              <w:bottom w:val="single" w:sz="4" w:space="0" w:color="auto"/>
            </w:tcBorders>
            <w:vAlign w:val="center"/>
          </w:tcPr>
          <w:p w:rsidR="00AF6F02" w:rsidRPr="00AF6F02" w:rsidRDefault="00AF6F02" w:rsidP="00AF6F02">
            <w:pPr>
              <w:jc w:val="center"/>
              <w:rPr>
                <w:rFonts w:ascii="GHEA Grapalat" w:hAnsi="GHEA Grapalat"/>
                <w:sz w:val="16"/>
                <w:szCs w:val="16"/>
              </w:rPr>
            </w:pPr>
          </w:p>
        </w:tc>
        <w:tc>
          <w:tcPr>
            <w:tcW w:w="736" w:type="dxa"/>
            <w:tcBorders>
              <w:bottom w:val="single" w:sz="4" w:space="0" w:color="auto"/>
            </w:tcBorders>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w:t>
            </w:r>
          </w:p>
        </w:tc>
        <w:tc>
          <w:tcPr>
            <w:tcW w:w="1307" w:type="dxa"/>
            <w:tcBorders>
              <w:bottom w:val="single" w:sz="4" w:space="0" w:color="auto"/>
            </w:tcBorders>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г. Абовян, Студенческий округ N 3</w:t>
            </w:r>
          </w:p>
        </w:tc>
        <w:tc>
          <w:tcPr>
            <w:tcW w:w="782" w:type="dxa"/>
            <w:tcBorders>
              <w:bottom w:val="single" w:sz="4" w:space="0" w:color="auto"/>
            </w:tcBorders>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color w:val="000000"/>
                <w:sz w:val="16"/>
                <w:szCs w:val="16"/>
              </w:rPr>
              <w:t>Согласно заказу</w:t>
            </w:r>
          </w:p>
        </w:tc>
        <w:tc>
          <w:tcPr>
            <w:tcW w:w="2883" w:type="dxa"/>
            <w:tcBorders>
              <w:bottom w:val="single" w:sz="4" w:space="0" w:color="auto"/>
            </w:tcBorders>
            <w:vAlign w:val="center"/>
          </w:tcPr>
          <w:p w:rsidR="00AF6F02" w:rsidRPr="00AF6F02" w:rsidRDefault="00AF6F02" w:rsidP="00AF6F02">
            <w:pPr>
              <w:widowControl w:val="0"/>
              <w:jc w:val="center"/>
              <w:rPr>
                <w:rFonts w:ascii="GHEA Grapalat" w:hAnsi="GHEA Grapalat"/>
                <w:sz w:val="16"/>
                <w:szCs w:val="16"/>
              </w:rPr>
            </w:pPr>
            <w:r w:rsidRPr="00AF6F02">
              <w:rPr>
                <w:rFonts w:ascii="GHEA Grapalat" w:hAnsi="GHEA Grapalat"/>
                <w:sz w:val="16"/>
                <w:szCs w:val="16"/>
              </w:rPr>
              <w:t>После даты вступления в силу договора, каждый раз в течение 3 рабочих дней после получения заказа от Заказчика.</w:t>
            </w:r>
          </w:p>
        </w:tc>
      </w:tr>
    </w:tbl>
    <w:p w:rsidR="00305A19" w:rsidRDefault="00305A19" w:rsidP="00305A19">
      <w:pPr>
        <w:spacing w:line="0" w:lineRule="atLeast"/>
        <w:ind w:firstLine="708"/>
        <w:jc w:val="both"/>
        <w:rPr>
          <w:rFonts w:ascii="GHEA Grapalat" w:hAnsi="GHEA Grapalat" w:cs="Sylfaen"/>
          <w:b/>
          <w:color w:val="000000"/>
          <w:sz w:val="16"/>
          <w:szCs w:val="16"/>
          <w:u w:val="single"/>
          <w:lang w:val="hy-AM"/>
        </w:rPr>
      </w:pPr>
    </w:p>
    <w:p w:rsidR="00AF6F02" w:rsidRPr="00AF6F02" w:rsidRDefault="00AF6F02" w:rsidP="00AF6F02">
      <w:pPr>
        <w:spacing w:line="0" w:lineRule="atLeast"/>
        <w:ind w:firstLine="708"/>
        <w:jc w:val="both"/>
        <w:rPr>
          <w:rFonts w:ascii="GHEA Grapalat" w:hAnsi="GHEA Grapalat" w:cs="Sylfaen"/>
          <w:b/>
          <w:color w:val="000000"/>
          <w:sz w:val="16"/>
          <w:szCs w:val="16"/>
          <w:u w:val="single"/>
          <w:lang w:val="hy-AM"/>
        </w:rPr>
      </w:pPr>
      <w:r w:rsidRPr="00AF6F02">
        <w:rPr>
          <w:rFonts w:ascii="GHEA Grapalat" w:hAnsi="GHEA Grapalat" w:cs="Sylfaen"/>
          <w:b/>
          <w:color w:val="000000"/>
          <w:sz w:val="16"/>
          <w:szCs w:val="16"/>
          <w:u w:val="single"/>
          <w:lang w:val="hy-AM"/>
        </w:rPr>
        <w:lastRenderedPageBreak/>
        <w:t>Безопасность, упаковка и маркировка.</w:t>
      </w:r>
    </w:p>
    <w:p w:rsidR="00AF6F02" w:rsidRPr="00AF6F02" w:rsidRDefault="00AF6F02" w:rsidP="00AF6F02">
      <w:pPr>
        <w:spacing w:line="0" w:lineRule="atLeast"/>
        <w:ind w:firstLine="708"/>
        <w:jc w:val="both"/>
        <w:rPr>
          <w:rFonts w:ascii="GHEA Grapalat" w:hAnsi="GHEA Grapalat" w:cs="Sylfaen"/>
          <w:b/>
          <w:color w:val="000000"/>
          <w:sz w:val="16"/>
          <w:szCs w:val="16"/>
          <w:u w:val="single"/>
          <w:lang w:val="hy-AM"/>
        </w:rPr>
      </w:pPr>
    </w:p>
    <w:p w:rsidR="00AF6F02" w:rsidRPr="00AF6F02" w:rsidRDefault="00AF6F02" w:rsidP="00AF6F02">
      <w:pPr>
        <w:spacing w:line="0" w:lineRule="atLeast"/>
        <w:ind w:firstLine="708"/>
        <w:jc w:val="both"/>
        <w:rPr>
          <w:rFonts w:ascii="GHEA Grapalat" w:hAnsi="GHEA Grapalat" w:cs="Sylfaen"/>
          <w:b/>
          <w:color w:val="000000"/>
          <w:sz w:val="16"/>
          <w:szCs w:val="16"/>
          <w:u w:val="single"/>
          <w:lang w:val="hy-AM"/>
        </w:rPr>
      </w:pPr>
      <w:r w:rsidRPr="00AF6F02">
        <w:rPr>
          <w:rFonts w:ascii="GHEA Grapalat" w:hAnsi="GHEA Grapalat" w:cs="Sylfaen"/>
          <w:b/>
          <w:color w:val="000000"/>
          <w:sz w:val="16"/>
          <w:szCs w:val="16"/>
          <w:u w:val="single"/>
          <w:lang w:val="hy-AM"/>
        </w:rPr>
        <w:t>• Соответствие Регламенту «О безопасности пищевых продуктов» (ТКТ 021/2011), принятому Решением Комиссии Таможенного Союза от 9 декабря 2011 г. № 880</w:t>
      </w:r>
    </w:p>
    <w:p w:rsidR="00AF6F02" w:rsidRPr="00AF6F02" w:rsidRDefault="00AF6F02" w:rsidP="00AF6F02">
      <w:pPr>
        <w:spacing w:line="0" w:lineRule="atLeast"/>
        <w:ind w:firstLine="708"/>
        <w:jc w:val="both"/>
        <w:rPr>
          <w:rFonts w:ascii="GHEA Grapalat" w:hAnsi="GHEA Grapalat" w:cs="Sylfaen"/>
          <w:b/>
          <w:color w:val="000000"/>
          <w:sz w:val="16"/>
          <w:szCs w:val="16"/>
          <w:u w:val="single"/>
          <w:lang w:val="hy-AM"/>
        </w:rPr>
      </w:pPr>
      <w:r w:rsidRPr="00AF6F02">
        <w:rPr>
          <w:rFonts w:ascii="GHEA Grapalat" w:hAnsi="GHEA Grapalat" w:cs="Sylfaen"/>
          <w:b/>
          <w:color w:val="000000"/>
          <w:sz w:val="16"/>
          <w:szCs w:val="16"/>
          <w:u w:val="single"/>
          <w:lang w:val="hy-AM"/>
        </w:rPr>
        <w:t>• Соответствие Регламенту «О пищевых продуктах в части их маркировки» (ТКТ 022/2011), принятому Решением Комиссии Таможенного Союза от 9 декабря 2011 г. № 881</w:t>
      </w:r>
    </w:p>
    <w:p w:rsidR="00AF6F02" w:rsidRPr="00AF6F02" w:rsidRDefault="00AF6F02" w:rsidP="00AF6F02">
      <w:pPr>
        <w:spacing w:line="0" w:lineRule="atLeast"/>
        <w:ind w:firstLine="708"/>
        <w:jc w:val="both"/>
        <w:rPr>
          <w:rFonts w:ascii="GHEA Grapalat" w:hAnsi="GHEA Grapalat" w:cs="Sylfaen"/>
          <w:b/>
          <w:color w:val="000000"/>
          <w:sz w:val="16"/>
          <w:szCs w:val="16"/>
          <w:u w:val="single"/>
          <w:lang w:val="hy-AM"/>
        </w:rPr>
      </w:pPr>
      <w:r w:rsidRPr="00AF6F02">
        <w:rPr>
          <w:rFonts w:ascii="GHEA Grapalat" w:hAnsi="GHEA Grapalat" w:cs="Sylfaen"/>
          <w:b/>
          <w:color w:val="000000"/>
          <w:sz w:val="16"/>
          <w:szCs w:val="16"/>
          <w:u w:val="single"/>
          <w:lang w:val="hy-AM"/>
        </w:rPr>
        <w:t>• Соответствие Регламенту «О безопасности упаковки» (ТКТ 005/2011), принятому Решением Комиссии Таможенного Союза от 16 августа 2011 г. № 769</w:t>
      </w:r>
    </w:p>
    <w:p w:rsidR="00AF6F02" w:rsidRPr="00AF6F02" w:rsidRDefault="00AF6F02" w:rsidP="00AF6F02">
      <w:pPr>
        <w:spacing w:line="0" w:lineRule="atLeast"/>
        <w:ind w:firstLine="708"/>
        <w:jc w:val="both"/>
        <w:rPr>
          <w:rFonts w:ascii="GHEA Grapalat" w:hAnsi="GHEA Grapalat" w:cs="Sylfaen"/>
          <w:b/>
          <w:color w:val="000000"/>
          <w:sz w:val="16"/>
          <w:szCs w:val="16"/>
          <w:u w:val="single"/>
          <w:lang w:val="hy-AM"/>
        </w:rPr>
      </w:pPr>
      <w:r w:rsidRPr="00AF6F02">
        <w:rPr>
          <w:rFonts w:ascii="GHEA Grapalat" w:hAnsi="GHEA Grapalat" w:cs="Sylfaen"/>
          <w:b/>
          <w:color w:val="000000"/>
          <w:sz w:val="16"/>
          <w:szCs w:val="16"/>
          <w:u w:val="single"/>
          <w:lang w:val="hy-AM"/>
        </w:rPr>
        <w:t>• Соответствие статье 9 Закона РА «О безопасности пищевых продуктов»</w:t>
      </w:r>
    </w:p>
    <w:p w:rsidR="00AF6F02" w:rsidRPr="00AF6F02" w:rsidRDefault="00AF6F02" w:rsidP="00AF6F02">
      <w:pPr>
        <w:spacing w:line="0" w:lineRule="atLeast"/>
        <w:ind w:firstLine="708"/>
        <w:jc w:val="both"/>
        <w:rPr>
          <w:rFonts w:ascii="GHEA Grapalat" w:hAnsi="GHEA Grapalat" w:cs="Sylfaen"/>
          <w:b/>
          <w:color w:val="000000"/>
          <w:sz w:val="16"/>
          <w:szCs w:val="16"/>
          <w:u w:val="single"/>
          <w:lang w:val="hy-AM"/>
        </w:rPr>
      </w:pPr>
      <w:r w:rsidRPr="00AF6F02">
        <w:rPr>
          <w:rFonts w:ascii="GHEA Grapalat" w:hAnsi="GHEA Grapalat" w:cs="Sylfaen"/>
          <w:b/>
          <w:color w:val="000000"/>
          <w:sz w:val="16"/>
          <w:szCs w:val="16"/>
          <w:u w:val="single"/>
          <w:lang w:val="hy-AM"/>
        </w:rPr>
        <w:t>Обязательные требования к поставке.</w:t>
      </w:r>
    </w:p>
    <w:p w:rsidR="00AF6F02" w:rsidRPr="00AF6F02" w:rsidRDefault="00AF6F02" w:rsidP="00AF6F02">
      <w:pPr>
        <w:spacing w:line="0" w:lineRule="atLeast"/>
        <w:ind w:firstLine="708"/>
        <w:jc w:val="both"/>
        <w:rPr>
          <w:rFonts w:ascii="GHEA Grapalat" w:hAnsi="GHEA Grapalat" w:cs="Sylfaen"/>
          <w:b/>
          <w:color w:val="000000"/>
          <w:sz w:val="16"/>
          <w:szCs w:val="16"/>
          <w:u w:val="single"/>
          <w:lang w:val="hy-AM"/>
        </w:rPr>
      </w:pPr>
    </w:p>
    <w:p w:rsidR="00AF6F02" w:rsidRPr="00AF6F02" w:rsidRDefault="00AF6F02" w:rsidP="00AF6F02">
      <w:pPr>
        <w:spacing w:line="0" w:lineRule="atLeast"/>
        <w:ind w:firstLine="708"/>
        <w:jc w:val="both"/>
        <w:rPr>
          <w:rFonts w:ascii="GHEA Grapalat" w:hAnsi="GHEA Grapalat" w:cs="Sylfaen"/>
          <w:b/>
          <w:color w:val="000000"/>
          <w:sz w:val="16"/>
          <w:szCs w:val="16"/>
          <w:u w:val="single"/>
          <w:lang w:val="hy-AM"/>
        </w:rPr>
      </w:pPr>
      <w:r w:rsidRPr="00AF6F02">
        <w:rPr>
          <w:rFonts w:ascii="GHEA Grapalat" w:hAnsi="GHEA Grapalat" w:cs="Sylfaen"/>
          <w:b/>
          <w:color w:val="000000"/>
          <w:sz w:val="16"/>
          <w:szCs w:val="16"/>
          <w:u w:val="single"/>
          <w:lang w:val="hy-AM"/>
        </w:rPr>
        <w:t>• Поставка в рамках договора осуществляется на основании фактического присутствия студентов, по запросу, представленному заказчиком.</w:t>
      </w:r>
    </w:p>
    <w:p w:rsidR="00AF6F02" w:rsidRPr="00AF6F02" w:rsidRDefault="00AF6F02" w:rsidP="00AF6F02">
      <w:pPr>
        <w:spacing w:line="0" w:lineRule="atLeast"/>
        <w:ind w:firstLine="708"/>
        <w:jc w:val="both"/>
        <w:rPr>
          <w:rFonts w:ascii="GHEA Grapalat" w:hAnsi="GHEA Grapalat" w:cs="Sylfaen"/>
          <w:b/>
          <w:color w:val="000000"/>
          <w:sz w:val="16"/>
          <w:szCs w:val="16"/>
          <w:u w:val="single"/>
          <w:lang w:val="hy-AM"/>
        </w:rPr>
      </w:pPr>
    </w:p>
    <w:p w:rsidR="00AF6F02" w:rsidRPr="00AF6F02" w:rsidRDefault="00AF6F02" w:rsidP="00AF6F02">
      <w:pPr>
        <w:spacing w:line="0" w:lineRule="atLeast"/>
        <w:ind w:firstLine="708"/>
        <w:jc w:val="both"/>
        <w:rPr>
          <w:rFonts w:ascii="GHEA Grapalat" w:hAnsi="GHEA Grapalat" w:cs="Sylfaen"/>
          <w:b/>
          <w:color w:val="000000"/>
          <w:sz w:val="16"/>
          <w:szCs w:val="16"/>
          <w:u w:val="single"/>
          <w:lang w:val="hy-AM"/>
        </w:rPr>
      </w:pPr>
      <w:r w:rsidRPr="00AF6F02">
        <w:rPr>
          <w:rFonts w:ascii="GHEA Grapalat" w:hAnsi="GHEA Grapalat" w:cs="Sylfaen"/>
          <w:b/>
          <w:color w:val="000000"/>
          <w:sz w:val="16"/>
          <w:szCs w:val="16"/>
          <w:u w:val="single"/>
          <w:lang w:val="hy-AM"/>
        </w:rPr>
        <w:t>• Доставка заказанной группы товаров осуществляется в течение рабочего дня, с 9:00 до 16:00.</w:t>
      </w:r>
    </w:p>
    <w:p w:rsidR="00AF6F02" w:rsidRPr="00AF6F02" w:rsidRDefault="00AF6F02" w:rsidP="00AF6F02">
      <w:pPr>
        <w:spacing w:line="0" w:lineRule="atLeast"/>
        <w:ind w:firstLine="708"/>
        <w:jc w:val="both"/>
        <w:rPr>
          <w:rFonts w:ascii="GHEA Grapalat" w:hAnsi="GHEA Grapalat" w:cs="Sylfaen"/>
          <w:b/>
          <w:color w:val="000000"/>
          <w:sz w:val="16"/>
          <w:szCs w:val="16"/>
          <w:u w:val="single"/>
          <w:lang w:val="hy-AM"/>
        </w:rPr>
      </w:pPr>
    </w:p>
    <w:p w:rsidR="00305A19" w:rsidRPr="002C2031" w:rsidRDefault="00AF6F02" w:rsidP="00AF6F02">
      <w:pPr>
        <w:spacing w:line="0" w:lineRule="atLeast"/>
        <w:ind w:firstLine="708"/>
        <w:jc w:val="both"/>
        <w:rPr>
          <w:rFonts w:ascii="GHEA Grapalat" w:hAnsi="GHEA Grapalat" w:cs="Sylfaen"/>
          <w:b/>
          <w:color w:val="000000"/>
          <w:sz w:val="16"/>
          <w:szCs w:val="16"/>
        </w:rPr>
      </w:pPr>
      <w:r w:rsidRPr="00AF6F02">
        <w:rPr>
          <w:rFonts w:ascii="GHEA Grapalat" w:hAnsi="GHEA Grapalat" w:cs="Sylfaen"/>
          <w:b/>
          <w:color w:val="000000"/>
          <w:sz w:val="16"/>
          <w:szCs w:val="16"/>
          <w:u w:val="single"/>
          <w:lang w:val="hy-AM"/>
        </w:rPr>
        <w:t>• Доставка йогурта осуществляется в течение 1 недели.</w:t>
      </w:r>
    </w:p>
    <w:p w:rsidR="00305A19" w:rsidRPr="00996F2A" w:rsidRDefault="00305A19" w:rsidP="00305A19">
      <w:pPr>
        <w:widowControl w:val="0"/>
        <w:jc w:val="center"/>
        <w:rPr>
          <w:rFonts w:ascii="GHEA Grapalat" w:hAnsi="GHEA Grapalat"/>
          <w:sz w:val="20"/>
          <w:szCs w:val="20"/>
        </w:rPr>
      </w:pPr>
    </w:p>
    <w:p w:rsidR="00305A19" w:rsidRPr="00996F2A" w:rsidRDefault="00305A19" w:rsidP="00305A19">
      <w:pPr>
        <w:widowControl w:val="0"/>
        <w:jc w:val="both"/>
        <w:rPr>
          <w:rFonts w:ascii="GHEA Grapalat" w:hAnsi="GHEA Grapalat"/>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05A19" w:rsidRPr="00496FF6" w:rsidTr="00FE018C">
        <w:trPr>
          <w:jc w:val="center"/>
        </w:trPr>
        <w:tc>
          <w:tcPr>
            <w:tcW w:w="4536" w:type="dxa"/>
          </w:tcPr>
          <w:p w:rsidR="00305A19" w:rsidRPr="00996F2A" w:rsidRDefault="00305A19" w:rsidP="00FE018C">
            <w:pPr>
              <w:widowControl w:val="0"/>
              <w:jc w:val="center"/>
              <w:rPr>
                <w:rFonts w:ascii="GHEA Grapalat" w:hAnsi="GHEA Grapalat" w:cs="Sylfaen"/>
                <w:b/>
                <w:bCs/>
                <w:sz w:val="20"/>
                <w:szCs w:val="20"/>
              </w:rPr>
            </w:pPr>
            <w:r w:rsidRPr="00996F2A">
              <w:rPr>
                <w:rFonts w:ascii="GHEA Grapalat" w:hAnsi="GHEA Grapalat"/>
                <w:b/>
                <w:sz w:val="20"/>
                <w:szCs w:val="20"/>
              </w:rPr>
              <w:t>ПОКУПАТЕЛЬ</w:t>
            </w:r>
          </w:p>
          <w:p w:rsidR="00305A19" w:rsidRPr="00996F2A" w:rsidRDefault="00305A19" w:rsidP="00FE018C">
            <w:pPr>
              <w:widowControl w:val="0"/>
              <w:jc w:val="center"/>
              <w:rPr>
                <w:rFonts w:ascii="GHEA Grapalat" w:hAnsi="GHEA Grapalat"/>
                <w:sz w:val="20"/>
                <w:szCs w:val="20"/>
                <w:lang w:val="en-US"/>
              </w:rPr>
            </w:pPr>
            <w:r w:rsidRPr="00996F2A">
              <w:rPr>
                <w:rFonts w:ascii="GHEA Grapalat" w:hAnsi="GHEA Grapalat"/>
                <w:sz w:val="20"/>
                <w:szCs w:val="20"/>
                <w:lang w:val="en-US"/>
              </w:rPr>
              <w:t>_____________________</w:t>
            </w:r>
          </w:p>
          <w:p w:rsidR="00305A19" w:rsidRPr="00996F2A" w:rsidRDefault="00305A19" w:rsidP="00FE018C">
            <w:pPr>
              <w:widowControl w:val="0"/>
              <w:jc w:val="center"/>
              <w:rPr>
                <w:rFonts w:ascii="GHEA Grapalat" w:hAnsi="GHEA Grapalat"/>
                <w:sz w:val="20"/>
                <w:szCs w:val="20"/>
              </w:rPr>
            </w:pPr>
            <w:r w:rsidRPr="00996F2A">
              <w:rPr>
                <w:rFonts w:ascii="GHEA Grapalat" w:hAnsi="GHEA Grapalat"/>
                <w:sz w:val="20"/>
                <w:szCs w:val="20"/>
              </w:rPr>
              <w:t>/подпись/</w:t>
            </w:r>
          </w:p>
          <w:p w:rsidR="00305A19" w:rsidRPr="00996F2A" w:rsidRDefault="00305A19" w:rsidP="00FE018C">
            <w:pPr>
              <w:widowControl w:val="0"/>
              <w:jc w:val="center"/>
              <w:rPr>
                <w:rFonts w:ascii="GHEA Grapalat" w:hAnsi="GHEA Grapalat"/>
                <w:sz w:val="20"/>
                <w:szCs w:val="20"/>
              </w:rPr>
            </w:pPr>
            <w:r w:rsidRPr="00996F2A">
              <w:rPr>
                <w:rFonts w:ascii="GHEA Grapalat" w:hAnsi="GHEA Grapalat"/>
                <w:sz w:val="20"/>
                <w:szCs w:val="20"/>
              </w:rPr>
              <w:t>М. П.</w:t>
            </w:r>
          </w:p>
        </w:tc>
        <w:tc>
          <w:tcPr>
            <w:tcW w:w="760" w:type="dxa"/>
          </w:tcPr>
          <w:p w:rsidR="00305A19" w:rsidRPr="00996F2A" w:rsidRDefault="00305A19" w:rsidP="00FE018C">
            <w:pPr>
              <w:widowControl w:val="0"/>
              <w:jc w:val="center"/>
              <w:rPr>
                <w:rFonts w:ascii="GHEA Grapalat" w:hAnsi="GHEA Grapalat"/>
                <w:sz w:val="20"/>
                <w:szCs w:val="20"/>
              </w:rPr>
            </w:pPr>
          </w:p>
        </w:tc>
        <w:tc>
          <w:tcPr>
            <w:tcW w:w="4343" w:type="dxa"/>
          </w:tcPr>
          <w:p w:rsidR="00305A19" w:rsidRPr="00996F2A" w:rsidRDefault="00305A19" w:rsidP="00FE018C">
            <w:pPr>
              <w:widowControl w:val="0"/>
              <w:jc w:val="center"/>
              <w:rPr>
                <w:rFonts w:ascii="GHEA Grapalat" w:hAnsi="GHEA Grapalat" w:cs="Sylfaen"/>
                <w:b/>
                <w:bCs/>
                <w:sz w:val="20"/>
                <w:szCs w:val="20"/>
              </w:rPr>
            </w:pPr>
            <w:r w:rsidRPr="00996F2A">
              <w:rPr>
                <w:rFonts w:ascii="GHEA Grapalat" w:hAnsi="GHEA Grapalat"/>
                <w:b/>
                <w:sz w:val="20"/>
                <w:szCs w:val="20"/>
              </w:rPr>
              <w:t>ПРОДАВЕЦ</w:t>
            </w:r>
          </w:p>
          <w:p w:rsidR="00305A19" w:rsidRPr="00996F2A" w:rsidRDefault="00305A19" w:rsidP="00FE018C">
            <w:pPr>
              <w:widowControl w:val="0"/>
              <w:jc w:val="center"/>
              <w:rPr>
                <w:rFonts w:ascii="GHEA Grapalat" w:hAnsi="GHEA Grapalat"/>
                <w:sz w:val="20"/>
                <w:szCs w:val="20"/>
                <w:lang w:val="en-US"/>
              </w:rPr>
            </w:pPr>
            <w:r w:rsidRPr="00996F2A">
              <w:rPr>
                <w:rFonts w:ascii="GHEA Grapalat" w:hAnsi="GHEA Grapalat"/>
                <w:sz w:val="20"/>
                <w:szCs w:val="20"/>
                <w:lang w:val="en-US"/>
              </w:rPr>
              <w:t>______________________</w:t>
            </w:r>
          </w:p>
          <w:p w:rsidR="00305A19" w:rsidRPr="00996F2A" w:rsidRDefault="00305A19" w:rsidP="00FE018C">
            <w:pPr>
              <w:widowControl w:val="0"/>
              <w:jc w:val="center"/>
              <w:rPr>
                <w:rFonts w:ascii="GHEA Grapalat" w:hAnsi="GHEA Grapalat"/>
                <w:sz w:val="20"/>
                <w:szCs w:val="20"/>
              </w:rPr>
            </w:pPr>
            <w:r w:rsidRPr="00996F2A">
              <w:rPr>
                <w:rFonts w:ascii="GHEA Grapalat" w:hAnsi="GHEA Grapalat"/>
                <w:sz w:val="20"/>
                <w:szCs w:val="20"/>
              </w:rPr>
              <w:t>/подпись/</w:t>
            </w:r>
          </w:p>
          <w:p w:rsidR="00305A19" w:rsidRPr="00996F2A" w:rsidRDefault="00305A19" w:rsidP="00FE018C">
            <w:pPr>
              <w:widowControl w:val="0"/>
              <w:jc w:val="center"/>
              <w:rPr>
                <w:rFonts w:ascii="GHEA Grapalat" w:hAnsi="GHEA Grapalat"/>
                <w:sz w:val="20"/>
                <w:szCs w:val="20"/>
              </w:rPr>
            </w:pPr>
            <w:r w:rsidRPr="00996F2A">
              <w:rPr>
                <w:rFonts w:ascii="GHEA Grapalat" w:hAnsi="GHEA Grapalat"/>
                <w:sz w:val="20"/>
                <w:szCs w:val="20"/>
              </w:rPr>
              <w:t>М. П.</w:t>
            </w:r>
          </w:p>
        </w:tc>
      </w:tr>
    </w:tbl>
    <w:p w:rsidR="00305A19" w:rsidRPr="00996F2A" w:rsidRDefault="00305A19" w:rsidP="00305A19">
      <w:pPr>
        <w:widowControl w:val="0"/>
        <w:spacing w:after="160"/>
        <w:jc w:val="right"/>
        <w:rPr>
          <w:rFonts w:ascii="GHEA Grapalat" w:hAnsi="GHEA Grapalat"/>
          <w:i/>
          <w:sz w:val="20"/>
          <w:szCs w:val="20"/>
        </w:rPr>
      </w:pPr>
      <w:r w:rsidRPr="00996F2A">
        <w:rPr>
          <w:rFonts w:ascii="GHEA Grapalat" w:hAnsi="GHEA Grapalat"/>
          <w:sz w:val="20"/>
          <w:szCs w:val="20"/>
        </w:rPr>
        <w:br w:type="page"/>
      </w:r>
      <w:r w:rsidRPr="00996F2A">
        <w:rPr>
          <w:rFonts w:ascii="GHEA Grapalat" w:hAnsi="GHEA Grapalat"/>
          <w:i/>
          <w:sz w:val="20"/>
          <w:szCs w:val="20"/>
        </w:rPr>
        <w:lastRenderedPageBreak/>
        <w:t>Приложение № 2</w:t>
      </w:r>
    </w:p>
    <w:p w:rsidR="00305A19" w:rsidRPr="00996F2A" w:rsidRDefault="00305A19" w:rsidP="00305A19">
      <w:pPr>
        <w:widowControl w:val="0"/>
        <w:spacing w:after="160"/>
        <w:jc w:val="right"/>
        <w:rPr>
          <w:rFonts w:ascii="GHEA Grapalat" w:hAnsi="GHEA Grapalat"/>
          <w:i/>
          <w:sz w:val="20"/>
          <w:szCs w:val="20"/>
        </w:rPr>
      </w:pPr>
      <w:r w:rsidRPr="00996F2A">
        <w:rPr>
          <w:rFonts w:ascii="GHEA Grapalat" w:hAnsi="GHEA Grapalat"/>
          <w:i/>
          <w:sz w:val="20"/>
          <w:szCs w:val="20"/>
        </w:rPr>
        <w:t xml:space="preserve">к Договору под кодом </w:t>
      </w:r>
      <w:r w:rsidRPr="00996F2A">
        <w:rPr>
          <w:rFonts w:ascii="GHEA Grapalat" w:hAnsi="GHEA Grapalat"/>
          <w:i/>
          <w:sz w:val="20"/>
          <w:szCs w:val="20"/>
        </w:rPr>
        <w:br/>
      </w:r>
      <w:r w:rsidR="00571509">
        <w:rPr>
          <w:rFonts w:ascii="GHEA Grapalat" w:hAnsi="GHEA Grapalat"/>
          <w:i/>
        </w:rPr>
        <w:t>BHD-GHAPDZB-26/</w:t>
      </w:r>
      <w:proofErr w:type="gramStart"/>
      <w:r w:rsidR="00571509">
        <w:rPr>
          <w:rFonts w:ascii="GHEA Grapalat" w:hAnsi="GHEA Grapalat"/>
          <w:i/>
        </w:rPr>
        <w:t>1</w:t>
      </w:r>
      <w:r w:rsidR="003A5C26">
        <w:rPr>
          <w:rFonts w:ascii="GHEA Grapalat" w:hAnsi="GHEA Grapalat"/>
          <w:i/>
        </w:rPr>
        <w:t xml:space="preserve">  </w:t>
      </w:r>
      <w:r w:rsidRPr="00996F2A">
        <w:rPr>
          <w:rFonts w:ascii="GHEA Grapalat" w:hAnsi="GHEA Grapalat"/>
          <w:i/>
          <w:sz w:val="20"/>
          <w:szCs w:val="20"/>
        </w:rPr>
        <w:t>заключенному</w:t>
      </w:r>
      <w:proofErr w:type="gramEnd"/>
      <w:r w:rsidRPr="00996F2A">
        <w:rPr>
          <w:rFonts w:ascii="GHEA Grapalat" w:hAnsi="GHEA Grapalat"/>
          <w:i/>
          <w:sz w:val="20"/>
          <w:szCs w:val="20"/>
        </w:rPr>
        <w:t xml:space="preserve"> "</w:t>
      </w:r>
      <w:r w:rsidRPr="00996F2A">
        <w:rPr>
          <w:rFonts w:ascii="GHEA Grapalat" w:hAnsi="GHEA Grapalat"/>
          <w:i/>
          <w:sz w:val="20"/>
          <w:szCs w:val="20"/>
        </w:rPr>
        <w:tab/>
        <w:t>"</w:t>
      </w:r>
      <w:r w:rsidRPr="00996F2A">
        <w:rPr>
          <w:rFonts w:ascii="GHEA Grapalat" w:hAnsi="GHEA Grapalat"/>
          <w:i/>
          <w:sz w:val="20"/>
          <w:szCs w:val="20"/>
        </w:rPr>
        <w:tab/>
        <w:t>20</w:t>
      </w:r>
      <w:r w:rsidRPr="00996F2A">
        <w:rPr>
          <w:rFonts w:ascii="GHEA Grapalat" w:hAnsi="GHEA Grapalat"/>
          <w:i/>
          <w:sz w:val="20"/>
          <w:szCs w:val="20"/>
        </w:rPr>
        <w:tab/>
        <w:t>г.</w:t>
      </w:r>
    </w:p>
    <w:p w:rsidR="00305A19" w:rsidRPr="00996F2A" w:rsidRDefault="00305A19" w:rsidP="00305A19">
      <w:pPr>
        <w:widowControl w:val="0"/>
        <w:spacing w:after="160"/>
        <w:jc w:val="center"/>
        <w:rPr>
          <w:rFonts w:ascii="GHEA Grapalat" w:hAnsi="GHEA Grapalat"/>
          <w:sz w:val="20"/>
          <w:szCs w:val="20"/>
        </w:rPr>
      </w:pPr>
      <w:r w:rsidRPr="00996F2A">
        <w:rPr>
          <w:rFonts w:ascii="GHEA Grapalat" w:hAnsi="GHEA Grapalat"/>
          <w:sz w:val="20"/>
          <w:szCs w:val="20"/>
        </w:rPr>
        <w:t>ГРАФИК ОПЛАТЫ</w:t>
      </w:r>
      <w:r w:rsidRPr="00996F2A">
        <w:rPr>
          <w:rStyle w:val="af6"/>
          <w:rFonts w:ascii="GHEA Grapalat" w:hAnsi="GHEA Grapalat"/>
          <w:sz w:val="20"/>
          <w:szCs w:val="20"/>
        </w:rPr>
        <w:footnoteReference w:customMarkFollows="1" w:id="24"/>
        <w:t>*</w:t>
      </w:r>
    </w:p>
    <w:p w:rsidR="00305A19" w:rsidRPr="00996F2A" w:rsidRDefault="00305A19" w:rsidP="00305A19">
      <w:pPr>
        <w:widowControl w:val="0"/>
        <w:spacing w:after="160"/>
        <w:jc w:val="right"/>
        <w:rPr>
          <w:rFonts w:ascii="GHEA Grapalat" w:hAnsi="GHEA Grapalat"/>
          <w:sz w:val="20"/>
          <w:szCs w:val="20"/>
        </w:rPr>
      </w:pPr>
      <w:proofErr w:type="spellStart"/>
      <w:r w:rsidRPr="00996F2A">
        <w:rPr>
          <w:rFonts w:ascii="GHEA Grapalat" w:hAnsi="GHEA Grapalat"/>
          <w:sz w:val="20"/>
          <w:szCs w:val="20"/>
        </w:rPr>
        <w:t>Драмов</w:t>
      </w:r>
      <w:proofErr w:type="spellEnd"/>
      <w:r w:rsidRPr="00996F2A">
        <w:rPr>
          <w:rFonts w:ascii="GHEA Grapalat" w:hAnsi="GHEA Grapalat"/>
          <w:sz w:val="20"/>
          <w:szCs w:val="20"/>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927"/>
        <w:gridCol w:w="1496"/>
        <w:gridCol w:w="882"/>
        <w:gridCol w:w="991"/>
        <w:gridCol w:w="655"/>
        <w:gridCol w:w="838"/>
        <w:gridCol w:w="544"/>
        <w:gridCol w:w="694"/>
        <w:gridCol w:w="691"/>
        <w:gridCol w:w="788"/>
        <w:gridCol w:w="1019"/>
        <w:gridCol w:w="924"/>
        <w:gridCol w:w="889"/>
        <w:gridCol w:w="938"/>
        <w:gridCol w:w="748"/>
      </w:tblGrid>
      <w:tr w:rsidR="00305A19" w:rsidRPr="00496FF6" w:rsidTr="00FE018C">
        <w:trPr>
          <w:trHeight w:val="305"/>
          <w:jc w:val="center"/>
        </w:trPr>
        <w:tc>
          <w:tcPr>
            <w:tcW w:w="15905" w:type="dxa"/>
            <w:gridSpan w:val="16"/>
          </w:tcPr>
          <w:p w:rsidR="00305A19" w:rsidRPr="00996F2A" w:rsidRDefault="00305A19" w:rsidP="00FE018C">
            <w:pPr>
              <w:widowControl w:val="0"/>
              <w:jc w:val="center"/>
              <w:rPr>
                <w:rFonts w:ascii="GHEA Grapalat" w:hAnsi="GHEA Grapalat"/>
                <w:sz w:val="20"/>
                <w:szCs w:val="20"/>
              </w:rPr>
            </w:pPr>
            <w:r w:rsidRPr="00996F2A">
              <w:rPr>
                <w:rFonts w:ascii="GHEA Grapalat" w:hAnsi="GHEA Grapalat"/>
                <w:sz w:val="20"/>
                <w:szCs w:val="20"/>
              </w:rPr>
              <w:t>Товар</w:t>
            </w:r>
          </w:p>
        </w:tc>
      </w:tr>
      <w:tr w:rsidR="00305A19" w:rsidRPr="00496FF6" w:rsidTr="00FE018C">
        <w:trPr>
          <w:trHeight w:val="747"/>
          <w:jc w:val="center"/>
        </w:trPr>
        <w:tc>
          <w:tcPr>
            <w:tcW w:w="1881" w:type="dxa"/>
            <w:vAlign w:val="center"/>
          </w:tcPr>
          <w:p w:rsidR="00305A19" w:rsidRPr="00996F2A" w:rsidRDefault="00305A19" w:rsidP="00FE018C">
            <w:pPr>
              <w:widowControl w:val="0"/>
              <w:jc w:val="center"/>
              <w:rPr>
                <w:rFonts w:ascii="GHEA Grapalat" w:hAnsi="GHEA Grapalat"/>
                <w:sz w:val="20"/>
                <w:szCs w:val="20"/>
              </w:rPr>
            </w:pPr>
            <w:r w:rsidRPr="00996F2A">
              <w:rPr>
                <w:rFonts w:ascii="GHEA Grapalat" w:hAnsi="GHEA Grapalat"/>
                <w:sz w:val="20"/>
                <w:szCs w:val="20"/>
              </w:rPr>
              <w:t>номер предусмотренного приглашением лота</w:t>
            </w:r>
          </w:p>
        </w:tc>
        <w:tc>
          <w:tcPr>
            <w:tcW w:w="1927" w:type="dxa"/>
            <w:vAlign w:val="center"/>
          </w:tcPr>
          <w:p w:rsidR="00305A19" w:rsidRPr="00996F2A" w:rsidRDefault="00305A19" w:rsidP="00FE018C">
            <w:pPr>
              <w:widowControl w:val="0"/>
              <w:jc w:val="center"/>
              <w:rPr>
                <w:rFonts w:ascii="GHEA Grapalat" w:hAnsi="GHEA Grapalat"/>
                <w:sz w:val="20"/>
                <w:szCs w:val="20"/>
              </w:rPr>
            </w:pPr>
            <w:r w:rsidRPr="00996F2A">
              <w:rPr>
                <w:rFonts w:ascii="GHEA Grapalat" w:hAnsi="GHEA Grapalat"/>
                <w:sz w:val="20"/>
                <w:szCs w:val="20"/>
              </w:rPr>
              <w:t>промежуточный код, предусмотренный планом закупок по классификации ЕЗК (CPV)</w:t>
            </w:r>
          </w:p>
        </w:tc>
        <w:tc>
          <w:tcPr>
            <w:tcW w:w="1496" w:type="dxa"/>
            <w:vAlign w:val="center"/>
          </w:tcPr>
          <w:p w:rsidR="00305A19" w:rsidRPr="00996F2A" w:rsidRDefault="00305A19" w:rsidP="00FE018C">
            <w:pPr>
              <w:widowControl w:val="0"/>
              <w:jc w:val="center"/>
              <w:rPr>
                <w:rFonts w:ascii="GHEA Grapalat" w:hAnsi="GHEA Grapalat"/>
                <w:sz w:val="20"/>
                <w:szCs w:val="20"/>
              </w:rPr>
            </w:pPr>
            <w:r w:rsidRPr="00996F2A">
              <w:rPr>
                <w:rFonts w:ascii="GHEA Grapalat" w:hAnsi="GHEA Grapalat"/>
                <w:sz w:val="20"/>
                <w:szCs w:val="20"/>
              </w:rPr>
              <w:t>наименование</w:t>
            </w:r>
          </w:p>
        </w:tc>
        <w:tc>
          <w:tcPr>
            <w:tcW w:w="10601" w:type="dxa"/>
            <w:gridSpan w:val="13"/>
            <w:vAlign w:val="center"/>
          </w:tcPr>
          <w:p w:rsidR="00305A19" w:rsidRPr="00996F2A" w:rsidRDefault="00305A19" w:rsidP="00AF6F02">
            <w:pPr>
              <w:widowControl w:val="0"/>
              <w:jc w:val="both"/>
              <w:rPr>
                <w:rFonts w:ascii="GHEA Grapalat" w:hAnsi="GHEA Grapalat"/>
                <w:sz w:val="20"/>
                <w:szCs w:val="20"/>
              </w:rPr>
            </w:pPr>
            <w:r w:rsidRPr="00996F2A">
              <w:rPr>
                <w:rFonts w:ascii="GHEA Grapalat" w:hAnsi="GHEA Grapalat"/>
                <w:sz w:val="20"/>
                <w:szCs w:val="20"/>
              </w:rPr>
              <w:t>Оплату товара предусматривается произвести в 202</w:t>
            </w:r>
            <w:r w:rsidR="00AF6F02">
              <w:rPr>
                <w:rFonts w:ascii="GHEA Grapalat" w:hAnsi="GHEA Grapalat"/>
                <w:sz w:val="20"/>
                <w:szCs w:val="20"/>
              </w:rPr>
              <w:t>6</w:t>
            </w:r>
            <w:bookmarkStart w:id="15" w:name="_GoBack"/>
            <w:bookmarkEnd w:id="15"/>
            <w:r w:rsidRPr="00996F2A">
              <w:rPr>
                <w:rFonts w:ascii="GHEA Grapalat" w:hAnsi="GHEA Grapalat"/>
                <w:sz w:val="20"/>
                <w:szCs w:val="20"/>
              </w:rPr>
              <w:t>г., по месяцам, в том числе</w:t>
            </w:r>
            <w:r w:rsidRPr="00996F2A">
              <w:rPr>
                <w:rStyle w:val="af6"/>
                <w:rFonts w:ascii="GHEA Grapalat" w:hAnsi="GHEA Grapalat"/>
                <w:sz w:val="20"/>
                <w:szCs w:val="20"/>
              </w:rPr>
              <w:footnoteReference w:customMarkFollows="1" w:id="25"/>
              <w:t>**</w:t>
            </w:r>
          </w:p>
        </w:tc>
      </w:tr>
      <w:tr w:rsidR="00305A19" w:rsidRPr="00496FF6" w:rsidTr="00FE018C">
        <w:trPr>
          <w:trHeight w:val="594"/>
          <w:jc w:val="center"/>
        </w:trPr>
        <w:tc>
          <w:tcPr>
            <w:tcW w:w="1881" w:type="dxa"/>
          </w:tcPr>
          <w:p w:rsidR="00305A19" w:rsidRPr="00996F2A" w:rsidRDefault="00305A19" w:rsidP="00FE018C">
            <w:pPr>
              <w:widowControl w:val="0"/>
              <w:jc w:val="center"/>
              <w:rPr>
                <w:rFonts w:ascii="GHEA Grapalat" w:hAnsi="GHEA Grapalat"/>
                <w:sz w:val="20"/>
                <w:szCs w:val="20"/>
              </w:rPr>
            </w:pPr>
          </w:p>
        </w:tc>
        <w:tc>
          <w:tcPr>
            <w:tcW w:w="1927" w:type="dxa"/>
          </w:tcPr>
          <w:p w:rsidR="00305A19" w:rsidRPr="00996F2A" w:rsidRDefault="00305A19" w:rsidP="00FE018C">
            <w:pPr>
              <w:widowControl w:val="0"/>
              <w:jc w:val="center"/>
              <w:rPr>
                <w:rFonts w:ascii="GHEA Grapalat" w:hAnsi="GHEA Grapalat"/>
                <w:sz w:val="20"/>
                <w:szCs w:val="20"/>
              </w:rPr>
            </w:pPr>
          </w:p>
        </w:tc>
        <w:tc>
          <w:tcPr>
            <w:tcW w:w="1496" w:type="dxa"/>
          </w:tcPr>
          <w:p w:rsidR="00305A19" w:rsidRPr="00996F2A" w:rsidRDefault="00305A19" w:rsidP="00FE018C">
            <w:pPr>
              <w:widowControl w:val="0"/>
              <w:jc w:val="center"/>
              <w:rPr>
                <w:rFonts w:ascii="GHEA Grapalat" w:hAnsi="GHEA Grapalat"/>
                <w:sz w:val="20"/>
                <w:szCs w:val="20"/>
              </w:rPr>
            </w:pPr>
          </w:p>
        </w:tc>
        <w:tc>
          <w:tcPr>
            <w:tcW w:w="882" w:type="dxa"/>
            <w:vAlign w:val="center"/>
          </w:tcPr>
          <w:p w:rsidR="00305A19" w:rsidRPr="00996F2A" w:rsidRDefault="00305A19" w:rsidP="00FE018C">
            <w:pPr>
              <w:widowControl w:val="0"/>
              <w:ind w:right="-7"/>
              <w:jc w:val="center"/>
              <w:rPr>
                <w:rFonts w:ascii="GHEA Grapalat" w:hAnsi="GHEA Grapalat"/>
                <w:sz w:val="20"/>
                <w:szCs w:val="20"/>
              </w:rPr>
            </w:pPr>
            <w:r w:rsidRPr="00996F2A">
              <w:rPr>
                <w:rFonts w:ascii="GHEA Grapalat" w:hAnsi="GHEA Grapalat"/>
                <w:sz w:val="20"/>
                <w:szCs w:val="20"/>
              </w:rPr>
              <w:t>январь</w:t>
            </w:r>
          </w:p>
        </w:tc>
        <w:tc>
          <w:tcPr>
            <w:tcW w:w="991" w:type="dxa"/>
            <w:vAlign w:val="center"/>
          </w:tcPr>
          <w:p w:rsidR="00305A19" w:rsidRPr="00996F2A" w:rsidRDefault="00305A19" w:rsidP="00FE018C">
            <w:pPr>
              <w:widowControl w:val="0"/>
              <w:ind w:right="-7"/>
              <w:jc w:val="center"/>
              <w:rPr>
                <w:rFonts w:ascii="GHEA Grapalat" w:hAnsi="GHEA Grapalat" w:cs="Sylfaen"/>
                <w:sz w:val="20"/>
                <w:szCs w:val="20"/>
              </w:rPr>
            </w:pPr>
            <w:r w:rsidRPr="00996F2A">
              <w:rPr>
                <w:rFonts w:ascii="GHEA Grapalat" w:hAnsi="GHEA Grapalat"/>
                <w:sz w:val="20"/>
                <w:szCs w:val="20"/>
              </w:rPr>
              <w:t>февраль</w:t>
            </w:r>
          </w:p>
        </w:tc>
        <w:tc>
          <w:tcPr>
            <w:tcW w:w="655" w:type="dxa"/>
            <w:vAlign w:val="center"/>
          </w:tcPr>
          <w:p w:rsidR="00305A19" w:rsidRPr="00996F2A" w:rsidRDefault="00305A19" w:rsidP="00FE018C">
            <w:pPr>
              <w:widowControl w:val="0"/>
              <w:ind w:right="-7"/>
              <w:jc w:val="center"/>
              <w:rPr>
                <w:rFonts w:ascii="GHEA Grapalat" w:hAnsi="GHEA Grapalat"/>
                <w:sz w:val="20"/>
                <w:szCs w:val="20"/>
              </w:rPr>
            </w:pPr>
            <w:r w:rsidRPr="00996F2A">
              <w:rPr>
                <w:rFonts w:ascii="GHEA Grapalat" w:hAnsi="GHEA Grapalat"/>
                <w:sz w:val="20"/>
                <w:szCs w:val="20"/>
              </w:rPr>
              <w:t>март</w:t>
            </w:r>
          </w:p>
        </w:tc>
        <w:tc>
          <w:tcPr>
            <w:tcW w:w="838" w:type="dxa"/>
            <w:vAlign w:val="center"/>
          </w:tcPr>
          <w:p w:rsidR="00305A19" w:rsidRPr="00996F2A" w:rsidRDefault="00305A19" w:rsidP="00FE018C">
            <w:pPr>
              <w:widowControl w:val="0"/>
              <w:ind w:right="-7"/>
              <w:jc w:val="center"/>
              <w:rPr>
                <w:rFonts w:ascii="GHEA Grapalat" w:hAnsi="GHEA Grapalat" w:cs="Sylfaen"/>
                <w:sz w:val="20"/>
                <w:szCs w:val="20"/>
              </w:rPr>
            </w:pPr>
            <w:r w:rsidRPr="00996F2A">
              <w:rPr>
                <w:rFonts w:ascii="GHEA Grapalat" w:hAnsi="GHEA Grapalat"/>
                <w:sz w:val="20"/>
                <w:szCs w:val="20"/>
              </w:rPr>
              <w:t>апрель</w:t>
            </w:r>
          </w:p>
        </w:tc>
        <w:tc>
          <w:tcPr>
            <w:tcW w:w="544" w:type="dxa"/>
            <w:vAlign w:val="center"/>
          </w:tcPr>
          <w:p w:rsidR="00305A19" w:rsidRPr="00996F2A" w:rsidRDefault="00305A19" w:rsidP="00FE018C">
            <w:pPr>
              <w:widowControl w:val="0"/>
              <w:ind w:right="-7"/>
              <w:jc w:val="center"/>
              <w:rPr>
                <w:rFonts w:ascii="GHEA Grapalat" w:hAnsi="GHEA Grapalat"/>
                <w:sz w:val="20"/>
                <w:szCs w:val="20"/>
              </w:rPr>
            </w:pPr>
            <w:r w:rsidRPr="00996F2A">
              <w:rPr>
                <w:rFonts w:ascii="GHEA Grapalat" w:hAnsi="GHEA Grapalat"/>
                <w:sz w:val="20"/>
                <w:szCs w:val="20"/>
              </w:rPr>
              <w:t>май</w:t>
            </w:r>
          </w:p>
        </w:tc>
        <w:tc>
          <w:tcPr>
            <w:tcW w:w="694" w:type="dxa"/>
            <w:vAlign w:val="center"/>
          </w:tcPr>
          <w:p w:rsidR="00305A19" w:rsidRPr="00996F2A" w:rsidRDefault="00305A19" w:rsidP="00FE018C">
            <w:pPr>
              <w:widowControl w:val="0"/>
              <w:ind w:right="-7"/>
              <w:jc w:val="center"/>
              <w:rPr>
                <w:rFonts w:ascii="GHEA Grapalat" w:hAnsi="GHEA Grapalat"/>
                <w:sz w:val="20"/>
                <w:szCs w:val="20"/>
              </w:rPr>
            </w:pPr>
            <w:r w:rsidRPr="00996F2A">
              <w:rPr>
                <w:rFonts w:ascii="GHEA Grapalat" w:hAnsi="GHEA Grapalat"/>
                <w:sz w:val="20"/>
                <w:szCs w:val="20"/>
              </w:rPr>
              <w:t>июнь</w:t>
            </w:r>
          </w:p>
        </w:tc>
        <w:tc>
          <w:tcPr>
            <w:tcW w:w="691" w:type="dxa"/>
            <w:vAlign w:val="center"/>
          </w:tcPr>
          <w:p w:rsidR="00305A19" w:rsidRPr="00996F2A" w:rsidRDefault="00305A19" w:rsidP="00FE018C">
            <w:pPr>
              <w:widowControl w:val="0"/>
              <w:ind w:right="-7"/>
              <w:jc w:val="center"/>
              <w:rPr>
                <w:rFonts w:ascii="GHEA Grapalat" w:hAnsi="GHEA Grapalat"/>
                <w:sz w:val="20"/>
                <w:szCs w:val="20"/>
              </w:rPr>
            </w:pPr>
            <w:r w:rsidRPr="00996F2A">
              <w:rPr>
                <w:rFonts w:ascii="GHEA Grapalat" w:hAnsi="GHEA Grapalat"/>
                <w:sz w:val="20"/>
                <w:szCs w:val="20"/>
              </w:rPr>
              <w:t>июль</w:t>
            </w:r>
          </w:p>
        </w:tc>
        <w:tc>
          <w:tcPr>
            <w:tcW w:w="788" w:type="dxa"/>
            <w:vAlign w:val="center"/>
          </w:tcPr>
          <w:p w:rsidR="00305A19" w:rsidRPr="00996F2A" w:rsidRDefault="00305A19" w:rsidP="00FE018C">
            <w:pPr>
              <w:widowControl w:val="0"/>
              <w:ind w:right="-7"/>
              <w:jc w:val="center"/>
              <w:rPr>
                <w:rFonts w:ascii="GHEA Grapalat" w:hAnsi="GHEA Grapalat"/>
                <w:sz w:val="20"/>
                <w:szCs w:val="20"/>
              </w:rPr>
            </w:pPr>
            <w:r w:rsidRPr="00996F2A">
              <w:rPr>
                <w:rFonts w:ascii="GHEA Grapalat" w:hAnsi="GHEA Grapalat"/>
                <w:sz w:val="20"/>
                <w:szCs w:val="20"/>
              </w:rPr>
              <w:t>август</w:t>
            </w:r>
          </w:p>
        </w:tc>
        <w:tc>
          <w:tcPr>
            <w:tcW w:w="1019" w:type="dxa"/>
            <w:vAlign w:val="center"/>
          </w:tcPr>
          <w:p w:rsidR="00305A19" w:rsidRPr="00996F2A" w:rsidRDefault="00305A19" w:rsidP="00FE018C">
            <w:pPr>
              <w:widowControl w:val="0"/>
              <w:ind w:right="-7"/>
              <w:jc w:val="center"/>
              <w:rPr>
                <w:rFonts w:ascii="GHEA Grapalat" w:hAnsi="GHEA Grapalat"/>
                <w:sz w:val="20"/>
                <w:szCs w:val="20"/>
              </w:rPr>
            </w:pPr>
            <w:r w:rsidRPr="00996F2A">
              <w:rPr>
                <w:rFonts w:ascii="GHEA Grapalat" w:hAnsi="GHEA Grapalat"/>
                <w:sz w:val="20"/>
                <w:szCs w:val="20"/>
              </w:rPr>
              <w:t>сентябрь</w:t>
            </w:r>
          </w:p>
        </w:tc>
        <w:tc>
          <w:tcPr>
            <w:tcW w:w="924" w:type="dxa"/>
            <w:vAlign w:val="center"/>
          </w:tcPr>
          <w:p w:rsidR="00305A19" w:rsidRPr="00996F2A" w:rsidRDefault="00305A19" w:rsidP="00FE018C">
            <w:pPr>
              <w:widowControl w:val="0"/>
              <w:ind w:right="-7"/>
              <w:jc w:val="center"/>
              <w:rPr>
                <w:rFonts w:ascii="GHEA Grapalat" w:hAnsi="GHEA Grapalat"/>
                <w:sz w:val="20"/>
                <w:szCs w:val="20"/>
              </w:rPr>
            </w:pPr>
            <w:r w:rsidRPr="00996F2A">
              <w:rPr>
                <w:rFonts w:ascii="GHEA Grapalat" w:hAnsi="GHEA Grapalat"/>
                <w:sz w:val="20"/>
                <w:szCs w:val="20"/>
              </w:rPr>
              <w:t>октябрь</w:t>
            </w:r>
          </w:p>
        </w:tc>
        <w:tc>
          <w:tcPr>
            <w:tcW w:w="889" w:type="dxa"/>
            <w:vAlign w:val="center"/>
          </w:tcPr>
          <w:p w:rsidR="00305A19" w:rsidRPr="00996F2A" w:rsidRDefault="00305A19" w:rsidP="00FE018C">
            <w:pPr>
              <w:widowControl w:val="0"/>
              <w:ind w:right="-7"/>
              <w:jc w:val="center"/>
              <w:rPr>
                <w:rFonts w:ascii="GHEA Grapalat" w:hAnsi="GHEA Grapalat"/>
                <w:sz w:val="20"/>
                <w:szCs w:val="20"/>
              </w:rPr>
            </w:pPr>
            <w:r w:rsidRPr="00996F2A">
              <w:rPr>
                <w:rFonts w:ascii="GHEA Grapalat" w:hAnsi="GHEA Grapalat"/>
                <w:sz w:val="20"/>
                <w:szCs w:val="20"/>
              </w:rPr>
              <w:t>ноябрь</w:t>
            </w:r>
          </w:p>
        </w:tc>
        <w:tc>
          <w:tcPr>
            <w:tcW w:w="938" w:type="dxa"/>
            <w:vAlign w:val="center"/>
          </w:tcPr>
          <w:p w:rsidR="00305A19" w:rsidRPr="00996F2A" w:rsidRDefault="00305A19" w:rsidP="00FE018C">
            <w:pPr>
              <w:widowControl w:val="0"/>
              <w:ind w:right="-7"/>
              <w:jc w:val="center"/>
              <w:rPr>
                <w:rFonts w:ascii="GHEA Grapalat" w:hAnsi="GHEA Grapalat"/>
                <w:sz w:val="20"/>
                <w:szCs w:val="20"/>
              </w:rPr>
            </w:pPr>
            <w:r w:rsidRPr="00996F2A">
              <w:rPr>
                <w:rFonts w:ascii="GHEA Grapalat" w:hAnsi="GHEA Grapalat"/>
                <w:sz w:val="20"/>
                <w:szCs w:val="20"/>
              </w:rPr>
              <w:t>декабрь</w:t>
            </w:r>
          </w:p>
        </w:tc>
        <w:tc>
          <w:tcPr>
            <w:tcW w:w="748" w:type="dxa"/>
            <w:vAlign w:val="center"/>
          </w:tcPr>
          <w:p w:rsidR="00305A19" w:rsidRPr="00996F2A" w:rsidRDefault="00305A19" w:rsidP="00FE018C">
            <w:pPr>
              <w:widowControl w:val="0"/>
              <w:ind w:right="-1"/>
              <w:jc w:val="center"/>
              <w:rPr>
                <w:rFonts w:ascii="GHEA Grapalat" w:hAnsi="GHEA Grapalat"/>
                <w:sz w:val="20"/>
                <w:szCs w:val="20"/>
              </w:rPr>
            </w:pPr>
            <w:r w:rsidRPr="00996F2A">
              <w:rPr>
                <w:rFonts w:ascii="GHEA Grapalat" w:hAnsi="GHEA Grapalat"/>
                <w:sz w:val="20"/>
                <w:szCs w:val="20"/>
              </w:rPr>
              <w:t>Всего</w:t>
            </w: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15811100</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Хлеб</w:t>
            </w:r>
          </w:p>
        </w:tc>
        <w:tc>
          <w:tcPr>
            <w:tcW w:w="882" w:type="dxa"/>
            <w:vAlign w:val="center"/>
          </w:tcPr>
          <w:p w:rsidR="00AF6F02" w:rsidRPr="00996F2A" w:rsidRDefault="00AF6F02" w:rsidP="00AF6F02">
            <w:pPr>
              <w:widowControl w:val="0"/>
              <w:jc w:val="center"/>
              <w:rPr>
                <w:rFonts w:ascii="GHEA Grapalat" w:hAnsi="GHEA Grapalat"/>
                <w:sz w:val="20"/>
                <w:szCs w:val="20"/>
              </w:rPr>
            </w:pPr>
            <w:r w:rsidRPr="00996F2A">
              <w:rPr>
                <w:rFonts w:ascii="GHEA Grapalat" w:hAnsi="GHEA Grapalat"/>
                <w:sz w:val="20"/>
                <w:szCs w:val="20"/>
              </w:rPr>
              <w:t>... %</w:t>
            </w:r>
          </w:p>
        </w:tc>
        <w:tc>
          <w:tcPr>
            <w:tcW w:w="991" w:type="dxa"/>
            <w:vAlign w:val="center"/>
          </w:tcPr>
          <w:p w:rsidR="00AF6F02" w:rsidRPr="00996F2A" w:rsidRDefault="00AF6F02" w:rsidP="00AF6F02">
            <w:pPr>
              <w:widowControl w:val="0"/>
              <w:jc w:val="center"/>
              <w:rPr>
                <w:rFonts w:ascii="GHEA Grapalat" w:hAnsi="GHEA Grapalat"/>
                <w:sz w:val="20"/>
                <w:szCs w:val="20"/>
              </w:rPr>
            </w:pPr>
            <w:r w:rsidRPr="00996F2A">
              <w:rPr>
                <w:rFonts w:ascii="GHEA Grapalat" w:hAnsi="GHEA Grapalat"/>
                <w:sz w:val="20"/>
                <w:szCs w:val="20"/>
              </w:rPr>
              <w:t>... %</w:t>
            </w:r>
          </w:p>
        </w:tc>
        <w:tc>
          <w:tcPr>
            <w:tcW w:w="655" w:type="dxa"/>
            <w:vAlign w:val="center"/>
          </w:tcPr>
          <w:p w:rsidR="00AF6F02" w:rsidRPr="00996F2A" w:rsidRDefault="00AF6F02" w:rsidP="00AF6F02">
            <w:pPr>
              <w:widowControl w:val="0"/>
              <w:jc w:val="center"/>
              <w:rPr>
                <w:rFonts w:ascii="GHEA Grapalat" w:hAnsi="GHEA Grapalat" w:cs="Arial"/>
                <w:sz w:val="20"/>
                <w:szCs w:val="20"/>
              </w:rPr>
            </w:pPr>
            <w:r w:rsidRPr="00996F2A">
              <w:rPr>
                <w:rFonts w:ascii="GHEA Grapalat" w:hAnsi="GHEA Grapalat"/>
                <w:sz w:val="20"/>
                <w:szCs w:val="20"/>
              </w:rPr>
              <w:t>... %</w:t>
            </w:r>
          </w:p>
        </w:tc>
        <w:tc>
          <w:tcPr>
            <w:tcW w:w="838" w:type="dxa"/>
            <w:vAlign w:val="center"/>
          </w:tcPr>
          <w:p w:rsidR="00AF6F02" w:rsidRPr="00996F2A" w:rsidRDefault="00AF6F02" w:rsidP="00AF6F02">
            <w:pPr>
              <w:widowControl w:val="0"/>
              <w:jc w:val="center"/>
              <w:rPr>
                <w:rFonts w:ascii="GHEA Grapalat" w:hAnsi="GHEA Grapalat" w:cs="Arial"/>
                <w:sz w:val="20"/>
                <w:szCs w:val="20"/>
              </w:rPr>
            </w:pPr>
            <w:r w:rsidRPr="00996F2A">
              <w:rPr>
                <w:rFonts w:ascii="GHEA Grapalat" w:hAnsi="GHEA Grapalat"/>
                <w:sz w:val="20"/>
                <w:szCs w:val="20"/>
              </w:rPr>
              <w:t>... %</w:t>
            </w:r>
          </w:p>
        </w:tc>
        <w:tc>
          <w:tcPr>
            <w:tcW w:w="544" w:type="dxa"/>
            <w:vAlign w:val="center"/>
          </w:tcPr>
          <w:p w:rsidR="00AF6F02" w:rsidRPr="00996F2A" w:rsidRDefault="00AF6F02" w:rsidP="00AF6F02">
            <w:pPr>
              <w:widowControl w:val="0"/>
              <w:jc w:val="center"/>
              <w:rPr>
                <w:rFonts w:ascii="GHEA Grapalat" w:hAnsi="GHEA Grapalat" w:cs="Arial"/>
                <w:sz w:val="20"/>
                <w:szCs w:val="20"/>
              </w:rPr>
            </w:pPr>
            <w:r w:rsidRPr="00996F2A">
              <w:rPr>
                <w:rFonts w:ascii="GHEA Grapalat" w:hAnsi="GHEA Grapalat"/>
                <w:sz w:val="20"/>
                <w:szCs w:val="20"/>
              </w:rPr>
              <w:t>... %</w:t>
            </w:r>
          </w:p>
        </w:tc>
        <w:tc>
          <w:tcPr>
            <w:tcW w:w="694" w:type="dxa"/>
            <w:vAlign w:val="center"/>
          </w:tcPr>
          <w:p w:rsidR="00AF6F02" w:rsidRPr="00996F2A" w:rsidRDefault="00AF6F02" w:rsidP="00AF6F02">
            <w:pPr>
              <w:widowControl w:val="0"/>
              <w:jc w:val="center"/>
              <w:rPr>
                <w:rFonts w:ascii="GHEA Grapalat" w:hAnsi="GHEA Grapalat" w:cs="Arial"/>
                <w:sz w:val="20"/>
                <w:szCs w:val="20"/>
              </w:rPr>
            </w:pPr>
            <w:r w:rsidRPr="00996F2A">
              <w:rPr>
                <w:rFonts w:ascii="GHEA Grapalat" w:hAnsi="GHEA Grapalat"/>
                <w:sz w:val="20"/>
                <w:szCs w:val="20"/>
              </w:rPr>
              <w:t>... %</w:t>
            </w:r>
          </w:p>
        </w:tc>
        <w:tc>
          <w:tcPr>
            <w:tcW w:w="691" w:type="dxa"/>
            <w:vAlign w:val="center"/>
          </w:tcPr>
          <w:p w:rsidR="00AF6F02" w:rsidRPr="00996F2A" w:rsidRDefault="00AF6F02" w:rsidP="00AF6F02">
            <w:pPr>
              <w:widowControl w:val="0"/>
              <w:jc w:val="center"/>
              <w:rPr>
                <w:rFonts w:ascii="GHEA Grapalat" w:hAnsi="GHEA Grapalat" w:cs="Arial"/>
                <w:sz w:val="20"/>
                <w:szCs w:val="20"/>
              </w:rPr>
            </w:pPr>
            <w:r w:rsidRPr="00996F2A">
              <w:rPr>
                <w:rFonts w:ascii="GHEA Grapalat" w:hAnsi="GHEA Grapalat"/>
                <w:sz w:val="20"/>
                <w:szCs w:val="20"/>
              </w:rPr>
              <w:t>... %</w:t>
            </w:r>
          </w:p>
        </w:tc>
        <w:tc>
          <w:tcPr>
            <w:tcW w:w="788" w:type="dxa"/>
            <w:vAlign w:val="center"/>
          </w:tcPr>
          <w:p w:rsidR="00AF6F02" w:rsidRPr="00996F2A" w:rsidRDefault="00AF6F02" w:rsidP="00AF6F02">
            <w:pPr>
              <w:widowControl w:val="0"/>
              <w:jc w:val="center"/>
              <w:rPr>
                <w:rFonts w:ascii="GHEA Grapalat" w:hAnsi="GHEA Grapalat" w:cs="Arial"/>
                <w:sz w:val="20"/>
                <w:szCs w:val="20"/>
              </w:rPr>
            </w:pPr>
            <w:r w:rsidRPr="00996F2A">
              <w:rPr>
                <w:rFonts w:ascii="GHEA Grapalat" w:hAnsi="GHEA Grapalat"/>
                <w:sz w:val="20"/>
                <w:szCs w:val="20"/>
              </w:rPr>
              <w:t>... %</w:t>
            </w:r>
          </w:p>
        </w:tc>
        <w:tc>
          <w:tcPr>
            <w:tcW w:w="1019" w:type="dxa"/>
            <w:vAlign w:val="center"/>
          </w:tcPr>
          <w:p w:rsidR="00AF6F02" w:rsidRPr="00996F2A" w:rsidRDefault="00AF6F02" w:rsidP="00AF6F02">
            <w:pPr>
              <w:widowControl w:val="0"/>
              <w:jc w:val="center"/>
              <w:rPr>
                <w:rFonts w:ascii="GHEA Grapalat" w:hAnsi="GHEA Grapalat" w:cs="Arial"/>
                <w:sz w:val="20"/>
                <w:szCs w:val="20"/>
              </w:rPr>
            </w:pPr>
            <w:r w:rsidRPr="00996F2A">
              <w:rPr>
                <w:rFonts w:ascii="GHEA Grapalat" w:hAnsi="GHEA Grapalat"/>
                <w:sz w:val="20"/>
                <w:szCs w:val="20"/>
              </w:rPr>
              <w:t>... %</w:t>
            </w:r>
          </w:p>
        </w:tc>
        <w:tc>
          <w:tcPr>
            <w:tcW w:w="924" w:type="dxa"/>
            <w:vAlign w:val="center"/>
          </w:tcPr>
          <w:p w:rsidR="00AF6F02" w:rsidRPr="00996F2A" w:rsidRDefault="00AF6F02" w:rsidP="00AF6F02">
            <w:pPr>
              <w:widowControl w:val="0"/>
              <w:jc w:val="center"/>
              <w:rPr>
                <w:rFonts w:ascii="GHEA Grapalat" w:hAnsi="GHEA Grapalat" w:cs="Arial"/>
                <w:sz w:val="20"/>
                <w:szCs w:val="20"/>
              </w:rPr>
            </w:pPr>
            <w:r w:rsidRPr="00996F2A">
              <w:rPr>
                <w:rFonts w:ascii="GHEA Grapalat" w:hAnsi="GHEA Grapalat"/>
                <w:sz w:val="20"/>
                <w:szCs w:val="20"/>
              </w:rPr>
              <w:t>... %</w:t>
            </w:r>
          </w:p>
        </w:tc>
        <w:tc>
          <w:tcPr>
            <w:tcW w:w="889" w:type="dxa"/>
            <w:vAlign w:val="center"/>
          </w:tcPr>
          <w:p w:rsidR="00AF6F02" w:rsidRPr="00996F2A" w:rsidRDefault="00AF6F02" w:rsidP="00AF6F02">
            <w:pPr>
              <w:widowControl w:val="0"/>
              <w:jc w:val="center"/>
              <w:rPr>
                <w:rFonts w:ascii="GHEA Grapalat" w:hAnsi="GHEA Grapalat" w:cs="Arial"/>
                <w:sz w:val="20"/>
                <w:szCs w:val="20"/>
              </w:rPr>
            </w:pPr>
            <w:r w:rsidRPr="00996F2A">
              <w:rPr>
                <w:rFonts w:ascii="GHEA Grapalat" w:hAnsi="GHEA Grapalat"/>
                <w:sz w:val="20"/>
                <w:szCs w:val="20"/>
              </w:rPr>
              <w:t>... %</w:t>
            </w:r>
          </w:p>
        </w:tc>
        <w:tc>
          <w:tcPr>
            <w:tcW w:w="938" w:type="dxa"/>
            <w:vAlign w:val="center"/>
          </w:tcPr>
          <w:p w:rsidR="00AF6F02" w:rsidRPr="00996F2A" w:rsidRDefault="00AF6F02" w:rsidP="00AF6F02">
            <w:pPr>
              <w:widowControl w:val="0"/>
              <w:jc w:val="center"/>
              <w:rPr>
                <w:rFonts w:ascii="GHEA Grapalat" w:hAnsi="GHEA Grapalat" w:cs="Arial"/>
                <w:sz w:val="20"/>
                <w:szCs w:val="20"/>
              </w:rPr>
            </w:pPr>
            <w:r w:rsidRPr="00996F2A">
              <w:rPr>
                <w:rFonts w:ascii="GHEA Grapalat" w:hAnsi="GHEA Grapalat"/>
                <w:sz w:val="20"/>
                <w:szCs w:val="20"/>
              </w:rPr>
              <w:t>... %</w:t>
            </w:r>
          </w:p>
        </w:tc>
        <w:tc>
          <w:tcPr>
            <w:tcW w:w="748" w:type="dxa"/>
            <w:vAlign w:val="center"/>
          </w:tcPr>
          <w:p w:rsidR="00AF6F02" w:rsidRPr="00996F2A" w:rsidRDefault="00AF6F02" w:rsidP="00AF6F02">
            <w:pPr>
              <w:widowControl w:val="0"/>
              <w:jc w:val="center"/>
              <w:rPr>
                <w:rFonts w:ascii="GHEA Grapalat" w:hAnsi="GHEA Grapalat"/>
                <w:b/>
                <w:sz w:val="20"/>
                <w:szCs w:val="20"/>
              </w:rPr>
            </w:pPr>
            <w:r w:rsidRPr="00996F2A">
              <w:rPr>
                <w:rFonts w:ascii="GHEA Grapalat" w:hAnsi="GHEA Grapalat"/>
                <w:sz w:val="20"/>
                <w:szCs w:val="20"/>
              </w:rPr>
              <w:t>... %</w:t>
            </w: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2</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15872400</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Соль</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3</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15421100</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Рафинированное подсолнечное масло (фильтрованное)</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4</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03211300</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Рис</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5</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03221110</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Морковь</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6</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15331151</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Фасоль</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lastRenderedPageBreak/>
              <w:t>7</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03222128</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Яблоко</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8</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03221410</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Капуста</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9</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03221100</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свекла</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10</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15311100</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Картофель</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11</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15619000</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Буковый орех</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12</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15112150</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Охлажденная курица</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13</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15616000</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Гречка</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14</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3142510</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Яйца</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15851100</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Макароны</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16</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15331154</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Горох</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17</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15331153</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Чечевица</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18</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15541200</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Сыр, нут</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19</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15551600</w:t>
            </w:r>
          </w:p>
        </w:tc>
        <w:tc>
          <w:tcPr>
            <w:tcW w:w="1496" w:type="dxa"/>
            <w:vAlign w:val="center"/>
          </w:tcPr>
          <w:p w:rsidR="00AF6F02" w:rsidRPr="00AF6F02" w:rsidRDefault="00AF6F02" w:rsidP="00AF6F02">
            <w:pPr>
              <w:jc w:val="center"/>
              <w:rPr>
                <w:rFonts w:ascii="GHEA Grapalat" w:hAnsi="GHEA Grapalat"/>
                <w:sz w:val="16"/>
                <w:szCs w:val="16"/>
              </w:rPr>
            </w:pPr>
            <w:proofErr w:type="spellStart"/>
            <w:r w:rsidRPr="00AF6F02">
              <w:rPr>
                <w:rFonts w:ascii="GHEA Grapalat" w:hAnsi="GHEA Grapalat"/>
                <w:sz w:val="16"/>
                <w:szCs w:val="16"/>
              </w:rPr>
              <w:t>Мацун</w:t>
            </w:r>
            <w:proofErr w:type="spellEnd"/>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r w:rsidR="00AF6F02" w:rsidRPr="00496FF6" w:rsidTr="00FE018C">
        <w:trPr>
          <w:trHeight w:val="404"/>
          <w:jc w:val="center"/>
        </w:trPr>
        <w:tc>
          <w:tcPr>
            <w:tcW w:w="1881"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20</w:t>
            </w:r>
          </w:p>
        </w:tc>
        <w:tc>
          <w:tcPr>
            <w:tcW w:w="1927"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15871256</w:t>
            </w:r>
          </w:p>
        </w:tc>
        <w:tc>
          <w:tcPr>
            <w:tcW w:w="1496" w:type="dxa"/>
            <w:vAlign w:val="center"/>
          </w:tcPr>
          <w:p w:rsidR="00AF6F02" w:rsidRPr="00AF6F02" w:rsidRDefault="00AF6F02" w:rsidP="00AF6F02">
            <w:pPr>
              <w:jc w:val="center"/>
              <w:rPr>
                <w:rFonts w:ascii="GHEA Grapalat" w:hAnsi="GHEA Grapalat"/>
                <w:sz w:val="16"/>
                <w:szCs w:val="16"/>
              </w:rPr>
            </w:pPr>
            <w:r w:rsidRPr="00AF6F02">
              <w:rPr>
                <w:rFonts w:ascii="GHEA Grapalat" w:hAnsi="GHEA Grapalat"/>
                <w:sz w:val="16"/>
                <w:szCs w:val="16"/>
              </w:rPr>
              <w:t>Молотый красный перец</w:t>
            </w:r>
          </w:p>
        </w:tc>
        <w:tc>
          <w:tcPr>
            <w:tcW w:w="882" w:type="dxa"/>
            <w:vAlign w:val="center"/>
          </w:tcPr>
          <w:p w:rsidR="00AF6F02" w:rsidRPr="00496FF6" w:rsidRDefault="00AF6F02" w:rsidP="00AF6F02">
            <w:pPr>
              <w:widowControl w:val="0"/>
              <w:jc w:val="center"/>
              <w:rPr>
                <w:rFonts w:ascii="GHEA Grapalat" w:hAnsi="GHEA Grapalat"/>
                <w:sz w:val="20"/>
                <w:szCs w:val="20"/>
              </w:rPr>
            </w:pPr>
          </w:p>
        </w:tc>
        <w:tc>
          <w:tcPr>
            <w:tcW w:w="991" w:type="dxa"/>
            <w:vAlign w:val="center"/>
          </w:tcPr>
          <w:p w:rsidR="00AF6F02" w:rsidRPr="00496FF6" w:rsidRDefault="00AF6F02" w:rsidP="00AF6F02">
            <w:pPr>
              <w:widowControl w:val="0"/>
              <w:jc w:val="center"/>
              <w:rPr>
                <w:rFonts w:ascii="GHEA Grapalat" w:hAnsi="GHEA Grapalat"/>
                <w:sz w:val="20"/>
                <w:szCs w:val="20"/>
              </w:rPr>
            </w:pPr>
          </w:p>
        </w:tc>
        <w:tc>
          <w:tcPr>
            <w:tcW w:w="655" w:type="dxa"/>
            <w:vAlign w:val="center"/>
          </w:tcPr>
          <w:p w:rsidR="00AF6F02" w:rsidRPr="00496FF6" w:rsidRDefault="00AF6F02" w:rsidP="00AF6F02">
            <w:pPr>
              <w:widowControl w:val="0"/>
              <w:jc w:val="center"/>
              <w:rPr>
                <w:rFonts w:ascii="GHEA Grapalat" w:hAnsi="GHEA Grapalat"/>
                <w:sz w:val="20"/>
                <w:szCs w:val="20"/>
              </w:rPr>
            </w:pPr>
          </w:p>
        </w:tc>
        <w:tc>
          <w:tcPr>
            <w:tcW w:w="838" w:type="dxa"/>
            <w:vAlign w:val="center"/>
          </w:tcPr>
          <w:p w:rsidR="00AF6F02" w:rsidRPr="00496FF6" w:rsidRDefault="00AF6F02" w:rsidP="00AF6F02">
            <w:pPr>
              <w:widowControl w:val="0"/>
              <w:jc w:val="center"/>
              <w:rPr>
                <w:rFonts w:ascii="GHEA Grapalat" w:hAnsi="GHEA Grapalat"/>
                <w:sz w:val="20"/>
                <w:szCs w:val="20"/>
              </w:rPr>
            </w:pPr>
          </w:p>
        </w:tc>
        <w:tc>
          <w:tcPr>
            <w:tcW w:w="544" w:type="dxa"/>
            <w:vAlign w:val="center"/>
          </w:tcPr>
          <w:p w:rsidR="00AF6F02" w:rsidRPr="00496FF6" w:rsidRDefault="00AF6F02" w:rsidP="00AF6F02">
            <w:pPr>
              <w:widowControl w:val="0"/>
              <w:jc w:val="center"/>
              <w:rPr>
                <w:rFonts w:ascii="GHEA Grapalat" w:hAnsi="GHEA Grapalat"/>
                <w:sz w:val="20"/>
                <w:szCs w:val="20"/>
              </w:rPr>
            </w:pPr>
          </w:p>
        </w:tc>
        <w:tc>
          <w:tcPr>
            <w:tcW w:w="694" w:type="dxa"/>
            <w:vAlign w:val="center"/>
          </w:tcPr>
          <w:p w:rsidR="00AF6F02" w:rsidRPr="00496FF6" w:rsidRDefault="00AF6F02" w:rsidP="00AF6F02">
            <w:pPr>
              <w:widowControl w:val="0"/>
              <w:jc w:val="center"/>
              <w:rPr>
                <w:rFonts w:ascii="GHEA Grapalat" w:hAnsi="GHEA Grapalat"/>
                <w:sz w:val="20"/>
                <w:szCs w:val="20"/>
              </w:rPr>
            </w:pPr>
          </w:p>
        </w:tc>
        <w:tc>
          <w:tcPr>
            <w:tcW w:w="691" w:type="dxa"/>
            <w:vAlign w:val="center"/>
          </w:tcPr>
          <w:p w:rsidR="00AF6F02" w:rsidRPr="00496FF6" w:rsidRDefault="00AF6F02" w:rsidP="00AF6F02">
            <w:pPr>
              <w:widowControl w:val="0"/>
              <w:jc w:val="center"/>
              <w:rPr>
                <w:rFonts w:ascii="GHEA Grapalat" w:hAnsi="GHEA Grapalat"/>
                <w:sz w:val="20"/>
                <w:szCs w:val="20"/>
              </w:rPr>
            </w:pPr>
          </w:p>
        </w:tc>
        <w:tc>
          <w:tcPr>
            <w:tcW w:w="788" w:type="dxa"/>
            <w:vAlign w:val="center"/>
          </w:tcPr>
          <w:p w:rsidR="00AF6F02" w:rsidRPr="00496FF6" w:rsidRDefault="00AF6F02" w:rsidP="00AF6F02">
            <w:pPr>
              <w:widowControl w:val="0"/>
              <w:jc w:val="center"/>
              <w:rPr>
                <w:rFonts w:ascii="GHEA Grapalat" w:hAnsi="GHEA Grapalat"/>
                <w:sz w:val="20"/>
                <w:szCs w:val="20"/>
              </w:rPr>
            </w:pPr>
          </w:p>
        </w:tc>
        <w:tc>
          <w:tcPr>
            <w:tcW w:w="1019" w:type="dxa"/>
            <w:vAlign w:val="center"/>
          </w:tcPr>
          <w:p w:rsidR="00AF6F02" w:rsidRPr="00496FF6" w:rsidRDefault="00AF6F02" w:rsidP="00AF6F02">
            <w:pPr>
              <w:widowControl w:val="0"/>
              <w:jc w:val="center"/>
              <w:rPr>
                <w:rFonts w:ascii="GHEA Grapalat" w:hAnsi="GHEA Grapalat"/>
                <w:sz w:val="20"/>
                <w:szCs w:val="20"/>
              </w:rPr>
            </w:pPr>
          </w:p>
        </w:tc>
        <w:tc>
          <w:tcPr>
            <w:tcW w:w="924" w:type="dxa"/>
            <w:vAlign w:val="center"/>
          </w:tcPr>
          <w:p w:rsidR="00AF6F02" w:rsidRPr="00496FF6" w:rsidRDefault="00AF6F02" w:rsidP="00AF6F02">
            <w:pPr>
              <w:widowControl w:val="0"/>
              <w:jc w:val="center"/>
              <w:rPr>
                <w:rFonts w:ascii="GHEA Grapalat" w:hAnsi="GHEA Grapalat"/>
                <w:sz w:val="20"/>
                <w:szCs w:val="20"/>
              </w:rPr>
            </w:pPr>
          </w:p>
        </w:tc>
        <w:tc>
          <w:tcPr>
            <w:tcW w:w="889" w:type="dxa"/>
            <w:vAlign w:val="center"/>
          </w:tcPr>
          <w:p w:rsidR="00AF6F02" w:rsidRPr="00496FF6" w:rsidRDefault="00AF6F02" w:rsidP="00AF6F02">
            <w:pPr>
              <w:widowControl w:val="0"/>
              <w:jc w:val="center"/>
              <w:rPr>
                <w:rFonts w:ascii="GHEA Grapalat" w:hAnsi="GHEA Grapalat"/>
                <w:sz w:val="20"/>
                <w:szCs w:val="20"/>
              </w:rPr>
            </w:pPr>
          </w:p>
        </w:tc>
        <w:tc>
          <w:tcPr>
            <w:tcW w:w="938" w:type="dxa"/>
            <w:vAlign w:val="center"/>
          </w:tcPr>
          <w:p w:rsidR="00AF6F02" w:rsidRPr="00496FF6" w:rsidRDefault="00AF6F02" w:rsidP="00AF6F02">
            <w:pPr>
              <w:widowControl w:val="0"/>
              <w:jc w:val="center"/>
              <w:rPr>
                <w:rFonts w:ascii="GHEA Grapalat" w:hAnsi="GHEA Grapalat"/>
                <w:sz w:val="20"/>
                <w:szCs w:val="20"/>
              </w:rPr>
            </w:pPr>
          </w:p>
        </w:tc>
        <w:tc>
          <w:tcPr>
            <w:tcW w:w="748" w:type="dxa"/>
            <w:vAlign w:val="center"/>
          </w:tcPr>
          <w:p w:rsidR="00AF6F02" w:rsidRPr="00496FF6" w:rsidRDefault="00AF6F02" w:rsidP="00AF6F02">
            <w:pPr>
              <w:widowControl w:val="0"/>
              <w:jc w:val="center"/>
              <w:rPr>
                <w:rFonts w:ascii="GHEA Grapalat" w:hAnsi="GHEA Grapalat"/>
                <w:sz w:val="20"/>
                <w:szCs w:val="20"/>
              </w:rPr>
            </w:pPr>
          </w:p>
        </w:tc>
      </w:tr>
    </w:tbl>
    <w:p w:rsidR="00305A19" w:rsidRPr="00996F2A" w:rsidRDefault="00305A19" w:rsidP="00305A19">
      <w:pPr>
        <w:widowControl w:val="0"/>
        <w:spacing w:after="120"/>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05A19" w:rsidRPr="00496FF6" w:rsidTr="00FE018C">
        <w:trPr>
          <w:jc w:val="center"/>
        </w:trPr>
        <w:tc>
          <w:tcPr>
            <w:tcW w:w="4536" w:type="dxa"/>
          </w:tcPr>
          <w:p w:rsidR="00305A19" w:rsidRPr="00996F2A" w:rsidRDefault="00305A19" w:rsidP="00FE018C">
            <w:pPr>
              <w:widowControl w:val="0"/>
              <w:spacing w:after="160"/>
              <w:jc w:val="center"/>
              <w:rPr>
                <w:rFonts w:ascii="GHEA Grapalat" w:hAnsi="GHEA Grapalat" w:cs="Sylfaen"/>
                <w:b/>
                <w:bCs/>
                <w:sz w:val="20"/>
                <w:szCs w:val="20"/>
              </w:rPr>
            </w:pPr>
            <w:r w:rsidRPr="00996F2A">
              <w:rPr>
                <w:rFonts w:ascii="GHEA Grapalat" w:hAnsi="GHEA Grapalat"/>
                <w:b/>
                <w:sz w:val="20"/>
                <w:szCs w:val="20"/>
              </w:rPr>
              <w:t>ПОКУПАТЕЛЬ</w:t>
            </w:r>
          </w:p>
          <w:p w:rsidR="00305A19" w:rsidRPr="00996F2A" w:rsidRDefault="00305A19" w:rsidP="00FE018C">
            <w:pPr>
              <w:widowControl w:val="0"/>
              <w:jc w:val="center"/>
              <w:rPr>
                <w:rFonts w:ascii="GHEA Grapalat" w:hAnsi="GHEA Grapalat"/>
                <w:sz w:val="20"/>
                <w:szCs w:val="20"/>
                <w:lang w:val="en-US"/>
              </w:rPr>
            </w:pPr>
            <w:r w:rsidRPr="00996F2A">
              <w:rPr>
                <w:rFonts w:ascii="GHEA Grapalat" w:hAnsi="GHEA Grapalat"/>
                <w:sz w:val="20"/>
                <w:szCs w:val="20"/>
                <w:lang w:val="en-US"/>
              </w:rPr>
              <w:t>______________________</w:t>
            </w:r>
          </w:p>
          <w:p w:rsidR="00305A19" w:rsidRPr="00496FF6" w:rsidRDefault="00305A19" w:rsidP="00FE018C">
            <w:pPr>
              <w:widowControl w:val="0"/>
              <w:spacing w:after="160"/>
              <w:jc w:val="center"/>
              <w:rPr>
                <w:rFonts w:ascii="GHEA Grapalat" w:hAnsi="GHEA Grapalat"/>
                <w:sz w:val="20"/>
                <w:szCs w:val="20"/>
              </w:rPr>
            </w:pPr>
            <w:r w:rsidRPr="00496FF6">
              <w:rPr>
                <w:rFonts w:ascii="GHEA Grapalat" w:hAnsi="GHEA Grapalat"/>
                <w:sz w:val="20"/>
                <w:szCs w:val="20"/>
              </w:rPr>
              <w:t>/подпись/</w:t>
            </w:r>
          </w:p>
          <w:p w:rsidR="00305A19" w:rsidRPr="00996F2A" w:rsidRDefault="00305A19" w:rsidP="00FE018C">
            <w:pPr>
              <w:widowControl w:val="0"/>
              <w:spacing w:after="160"/>
              <w:jc w:val="center"/>
              <w:rPr>
                <w:rFonts w:ascii="GHEA Grapalat" w:hAnsi="GHEA Grapalat"/>
                <w:sz w:val="20"/>
                <w:szCs w:val="20"/>
              </w:rPr>
            </w:pPr>
            <w:r w:rsidRPr="00996F2A">
              <w:rPr>
                <w:rFonts w:ascii="GHEA Grapalat" w:hAnsi="GHEA Grapalat"/>
                <w:sz w:val="20"/>
                <w:szCs w:val="20"/>
              </w:rPr>
              <w:t>М. П.</w:t>
            </w:r>
          </w:p>
        </w:tc>
        <w:tc>
          <w:tcPr>
            <w:tcW w:w="760" w:type="dxa"/>
          </w:tcPr>
          <w:p w:rsidR="00305A19" w:rsidRPr="00996F2A" w:rsidRDefault="00305A19" w:rsidP="00FE018C">
            <w:pPr>
              <w:widowControl w:val="0"/>
              <w:spacing w:after="160"/>
              <w:jc w:val="center"/>
              <w:rPr>
                <w:rFonts w:ascii="GHEA Grapalat" w:hAnsi="GHEA Grapalat"/>
                <w:sz w:val="20"/>
                <w:szCs w:val="20"/>
              </w:rPr>
            </w:pPr>
          </w:p>
        </w:tc>
        <w:tc>
          <w:tcPr>
            <w:tcW w:w="4343" w:type="dxa"/>
          </w:tcPr>
          <w:p w:rsidR="00305A19" w:rsidRPr="00996F2A" w:rsidRDefault="00305A19" w:rsidP="00FE018C">
            <w:pPr>
              <w:widowControl w:val="0"/>
              <w:spacing w:after="160"/>
              <w:jc w:val="center"/>
              <w:rPr>
                <w:rFonts w:ascii="GHEA Grapalat" w:hAnsi="GHEA Grapalat" w:cs="Sylfaen"/>
                <w:b/>
                <w:bCs/>
                <w:sz w:val="20"/>
                <w:szCs w:val="20"/>
              </w:rPr>
            </w:pPr>
            <w:r w:rsidRPr="00996F2A">
              <w:rPr>
                <w:rFonts w:ascii="GHEA Grapalat" w:hAnsi="GHEA Grapalat"/>
                <w:b/>
                <w:sz w:val="20"/>
                <w:szCs w:val="20"/>
              </w:rPr>
              <w:t>ПРОДАВЕЦ</w:t>
            </w:r>
          </w:p>
          <w:p w:rsidR="00305A19" w:rsidRPr="00996F2A" w:rsidRDefault="00305A19" w:rsidP="00FE018C">
            <w:pPr>
              <w:widowControl w:val="0"/>
              <w:jc w:val="center"/>
              <w:rPr>
                <w:rFonts w:ascii="GHEA Grapalat" w:hAnsi="GHEA Grapalat"/>
                <w:sz w:val="20"/>
                <w:szCs w:val="20"/>
                <w:lang w:val="en-US"/>
              </w:rPr>
            </w:pPr>
            <w:r w:rsidRPr="00996F2A">
              <w:rPr>
                <w:rFonts w:ascii="GHEA Grapalat" w:hAnsi="GHEA Grapalat"/>
                <w:sz w:val="20"/>
                <w:szCs w:val="20"/>
                <w:lang w:val="en-US"/>
              </w:rPr>
              <w:t>______________________</w:t>
            </w:r>
          </w:p>
          <w:p w:rsidR="00305A19" w:rsidRPr="00496FF6" w:rsidRDefault="00305A19" w:rsidP="00FE018C">
            <w:pPr>
              <w:widowControl w:val="0"/>
              <w:spacing w:after="160"/>
              <w:jc w:val="center"/>
              <w:rPr>
                <w:rFonts w:ascii="GHEA Grapalat" w:hAnsi="GHEA Grapalat"/>
                <w:sz w:val="20"/>
                <w:szCs w:val="20"/>
              </w:rPr>
            </w:pPr>
            <w:r w:rsidRPr="00496FF6">
              <w:rPr>
                <w:rFonts w:ascii="GHEA Grapalat" w:hAnsi="GHEA Grapalat"/>
                <w:sz w:val="20"/>
                <w:szCs w:val="20"/>
              </w:rPr>
              <w:t>/подпись/</w:t>
            </w:r>
          </w:p>
          <w:p w:rsidR="00305A19" w:rsidRPr="00996F2A" w:rsidRDefault="00305A19" w:rsidP="00FE018C">
            <w:pPr>
              <w:widowControl w:val="0"/>
              <w:spacing w:after="160"/>
              <w:jc w:val="center"/>
              <w:rPr>
                <w:rFonts w:ascii="GHEA Grapalat" w:hAnsi="GHEA Grapalat"/>
                <w:sz w:val="20"/>
                <w:szCs w:val="20"/>
              </w:rPr>
            </w:pPr>
            <w:r w:rsidRPr="00996F2A">
              <w:rPr>
                <w:rFonts w:ascii="GHEA Grapalat" w:hAnsi="GHEA Grapalat"/>
                <w:sz w:val="20"/>
                <w:szCs w:val="20"/>
              </w:rPr>
              <w:t>М. П.</w:t>
            </w:r>
          </w:p>
        </w:tc>
      </w:tr>
    </w:tbl>
    <w:p w:rsidR="00305A19" w:rsidRPr="00996F2A" w:rsidRDefault="00305A19" w:rsidP="00305A19">
      <w:pPr>
        <w:widowControl w:val="0"/>
        <w:spacing w:after="160"/>
        <w:rPr>
          <w:rFonts w:ascii="GHEA Grapalat" w:hAnsi="GHEA Grapalat"/>
          <w:sz w:val="20"/>
          <w:szCs w:val="20"/>
        </w:rPr>
        <w:sectPr w:rsidR="00305A19" w:rsidRPr="00996F2A"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00571509">
        <w:rPr>
          <w:rFonts w:ascii="GHEA Grapalat" w:hAnsi="GHEA Grapalat"/>
          <w:i/>
        </w:rPr>
        <w:t>BHD-GHAPDZB-26/</w:t>
      </w:r>
      <w:proofErr w:type="gramStart"/>
      <w:r w:rsidR="00571509">
        <w:rPr>
          <w:rFonts w:ascii="GHEA Grapalat" w:hAnsi="GHEA Grapalat"/>
          <w:i/>
        </w:rPr>
        <w:t>1</w:t>
      </w:r>
      <w:r w:rsidR="003A5C26">
        <w:rPr>
          <w:rFonts w:ascii="GHEA Grapalat" w:hAnsi="GHEA Grapalat"/>
          <w:i/>
        </w:rPr>
        <w:t xml:space="preserve">  </w:t>
      </w:r>
      <w:r w:rsidRPr="00B138F3">
        <w:rPr>
          <w:rFonts w:ascii="GHEA Grapalat" w:hAnsi="GHEA Grapalat"/>
          <w:i/>
        </w:rPr>
        <w:t>заключенному</w:t>
      </w:r>
      <w:proofErr w:type="gramEnd"/>
      <w:r w:rsidRPr="00B138F3">
        <w:rPr>
          <w:rFonts w:ascii="GHEA Grapalat" w:hAnsi="GHEA Grapalat"/>
          <w:i/>
        </w:rPr>
        <w:t xml:space="preserve">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00571509">
        <w:rPr>
          <w:rFonts w:ascii="GHEA Grapalat" w:hAnsi="GHEA Grapalat"/>
          <w:i/>
        </w:rPr>
        <w:t>BHD-GHAPDZB-26/</w:t>
      </w:r>
      <w:proofErr w:type="gramStart"/>
      <w:r w:rsidR="00571509">
        <w:rPr>
          <w:rFonts w:ascii="GHEA Grapalat" w:hAnsi="GHEA Grapalat"/>
          <w:i/>
        </w:rPr>
        <w:t>1</w:t>
      </w:r>
      <w:r w:rsidR="003A5C26">
        <w:rPr>
          <w:rFonts w:ascii="GHEA Grapalat" w:hAnsi="GHEA Grapalat"/>
          <w:i/>
        </w:rPr>
        <w:t xml:space="preserve">  </w:t>
      </w:r>
      <w:r w:rsidRPr="00B138F3">
        <w:rPr>
          <w:rFonts w:ascii="GHEA Grapalat" w:hAnsi="GHEA Grapalat"/>
          <w:i/>
        </w:rPr>
        <w:t>заключенному</w:t>
      </w:r>
      <w:proofErr w:type="gramEnd"/>
      <w:r w:rsidRPr="00B138F3">
        <w:rPr>
          <w:rFonts w:ascii="GHEA Grapalat" w:hAnsi="GHEA Grapalat"/>
          <w:i/>
        </w:rPr>
        <w:t xml:space="preserve">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proofErr w:type="spellStart"/>
      <w:r>
        <w:rPr>
          <w:rFonts w:ascii="GHEA Grapalat" w:hAnsi="GHEA Grapalat"/>
          <w:i/>
        </w:rPr>
        <w:lastRenderedPageBreak/>
        <w:t>П</w:t>
      </w:r>
      <w:r w:rsidR="00AA0F9A" w:rsidRPr="00BA20A0">
        <w:rPr>
          <w:rFonts w:ascii="GHEA Grapalat" w:hAnsi="GHEA Grapalat"/>
          <w:i/>
        </w:rPr>
        <w:t>иложение</w:t>
      </w:r>
      <w:proofErr w:type="spellEnd"/>
      <w:r w:rsidR="00AA0F9A" w:rsidRPr="00BA20A0">
        <w:rPr>
          <w:rFonts w:ascii="GHEA Grapalat" w:hAnsi="GHEA Grapalat"/>
          <w:i/>
        </w:rPr>
        <w:t xml:space="preserve">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r w:rsidRPr="00BA20A0">
        <w:rPr>
          <w:rFonts w:ascii="GHEA Grapalat" w:hAnsi="GHEA Grapalat"/>
          <w:i/>
        </w:rPr>
        <w:t xml:space="preserve"> </w:t>
      </w:r>
      <w:r w:rsidRPr="00BA20A0">
        <w:rPr>
          <w:rFonts w:ascii="GHEA Grapalat" w:hAnsi="GHEA Grapalat" w:cs="Sylfaen"/>
          <w:i/>
        </w:rPr>
        <w:br/>
      </w:r>
      <w:r w:rsidR="00571509">
        <w:rPr>
          <w:rFonts w:ascii="GHEA Grapalat" w:hAnsi="GHEA Grapalat"/>
          <w:i/>
        </w:rPr>
        <w:t>BHD-GHAPDZB-26/1</w:t>
      </w:r>
      <w:r w:rsidR="003A5C26">
        <w:rPr>
          <w:rFonts w:ascii="GHEA Grapalat" w:hAnsi="GHEA Grapalat"/>
          <w:i/>
        </w:rPr>
        <w:t xml:space="preserve"> </w:t>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AA0F9A">
      <w:pPr>
        <w:pStyle w:val="aff"/>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AA0F9A">
      <w:pPr>
        <w:pStyle w:val="aff"/>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16"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0EB" w:rsidRDefault="007040EB">
      <w:r>
        <w:separator/>
      </w:r>
    </w:p>
  </w:endnote>
  <w:endnote w:type="continuationSeparator" w:id="0">
    <w:p w:rsidR="007040EB" w:rsidRDefault="00704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FE018C" w:rsidRPr="00C861E9" w:rsidRDefault="00FE018C">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F6F02">
          <w:rPr>
            <w:rFonts w:ascii="GHEA Grapalat" w:hAnsi="GHEA Grapalat"/>
            <w:noProof/>
            <w:sz w:val="24"/>
            <w:szCs w:val="24"/>
          </w:rPr>
          <w:t>97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0EB" w:rsidRDefault="007040EB">
      <w:r>
        <w:separator/>
      </w:r>
    </w:p>
  </w:footnote>
  <w:footnote w:type="continuationSeparator" w:id="0">
    <w:p w:rsidR="007040EB" w:rsidRDefault="007040EB">
      <w:r>
        <w:continuationSeparator/>
      </w:r>
    </w:p>
  </w:footnote>
  <w:footnote w:id="1">
    <w:p w:rsidR="00FE018C" w:rsidRPr="00ED3BA4" w:rsidRDefault="00FE018C"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rsidR="00FE018C" w:rsidRPr="005D5092" w:rsidRDefault="00FE018C"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FE018C" w:rsidRPr="0034222E" w:rsidDel="00932115" w:rsidRDefault="00FE018C"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3">
    <w:p w:rsidR="00FE018C" w:rsidRPr="00FE2AA4" w:rsidRDefault="00FE018C">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4">
    <w:p w:rsidR="00FE018C" w:rsidRPr="008842CE" w:rsidRDefault="00FE018C"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E018C" w:rsidRPr="000811C1" w:rsidRDefault="00FE018C">
      <w:pPr>
        <w:pStyle w:val="af2"/>
        <w:rPr>
          <w:lang w:val="af-ZA"/>
        </w:rPr>
      </w:pPr>
    </w:p>
  </w:footnote>
  <w:footnote w:id="5">
    <w:p w:rsidR="00FE018C" w:rsidRPr="008E4439" w:rsidRDefault="00FE018C" w:rsidP="00305A19">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FE018C" w:rsidRPr="000811C1" w:rsidRDefault="00FE018C" w:rsidP="00305A19">
      <w:pPr>
        <w:pStyle w:val="af2"/>
        <w:rPr>
          <w:rFonts w:ascii="Sylfaen" w:hAnsi="Sylfaen"/>
          <w:sz w:val="18"/>
          <w:szCs w:val="18"/>
        </w:rPr>
      </w:pPr>
    </w:p>
  </w:footnote>
  <w:footnote w:id="6">
    <w:p w:rsidR="00FE018C" w:rsidRPr="00A31673" w:rsidRDefault="00FE018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FE018C" w:rsidRPr="00DE7706" w:rsidRDefault="00FE018C">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8">
    <w:p w:rsidR="00FE018C" w:rsidRPr="008416BA" w:rsidRDefault="00FE018C"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FE018C" w:rsidRDefault="00FE018C" w:rsidP="006B3E56">
      <w:pPr>
        <w:jc w:val="both"/>
      </w:pPr>
    </w:p>
    <w:p w:rsidR="00FE018C" w:rsidRPr="008B70EB" w:rsidRDefault="00FE018C" w:rsidP="00637230">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FE018C" w:rsidRPr="008B70EB" w:rsidRDefault="00FE018C"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FE018C" w:rsidRPr="008B70EB" w:rsidRDefault="00FE018C"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FE018C" w:rsidRDefault="00FE018C" w:rsidP="00637230">
      <w:pPr>
        <w:jc w:val="both"/>
        <w:rPr>
          <w:rFonts w:asciiTheme="minorHAnsi" w:hAnsiTheme="minorHAnsi"/>
          <w:lang w:val="af-ZA"/>
        </w:rPr>
      </w:pPr>
    </w:p>
  </w:footnote>
  <w:footnote w:id="9">
    <w:p w:rsidR="00FE018C" w:rsidRPr="00A25D1B" w:rsidRDefault="00FE018C"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0">
    <w:p w:rsidR="00FE018C" w:rsidRPr="00DC619D" w:rsidRDefault="00FE018C"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rsidR="00FE018C" w:rsidRPr="00D3436F" w:rsidRDefault="00FE018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FE018C" w:rsidRPr="00D3436F" w:rsidRDefault="00FE018C">
      <w:pPr>
        <w:pStyle w:val="af2"/>
        <w:rPr>
          <w:lang w:val="es-ES"/>
        </w:rPr>
      </w:pPr>
    </w:p>
  </w:footnote>
  <w:footnote w:id="12">
    <w:p w:rsidR="00FE018C" w:rsidRPr="008842CE" w:rsidRDefault="00FE018C"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FE018C" w:rsidRPr="008842CE" w:rsidRDefault="00FE018C" w:rsidP="003D2FE2">
      <w:pPr>
        <w:pStyle w:val="af2"/>
        <w:jc w:val="both"/>
        <w:rPr>
          <w:rFonts w:ascii="GHEA Grapalat" w:hAnsi="GHEA Grapalat"/>
        </w:rPr>
      </w:pPr>
    </w:p>
  </w:footnote>
  <w:footnote w:id="13">
    <w:p w:rsidR="00FE018C" w:rsidRPr="008842CE" w:rsidRDefault="00FE018C" w:rsidP="003D2FE2">
      <w:pPr>
        <w:pStyle w:val="af2"/>
        <w:jc w:val="both"/>
      </w:pPr>
    </w:p>
  </w:footnote>
  <w:footnote w:id="14">
    <w:p w:rsidR="00FE018C" w:rsidRPr="008842CE" w:rsidRDefault="00FE018C"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FE018C" w:rsidRPr="008842CE" w:rsidRDefault="00FE018C" w:rsidP="000A214C">
      <w:pPr>
        <w:pStyle w:val="af2"/>
        <w:jc w:val="both"/>
        <w:rPr>
          <w:rFonts w:ascii="GHEA Grapalat" w:hAnsi="GHEA Grapalat"/>
        </w:rPr>
      </w:pPr>
    </w:p>
  </w:footnote>
  <w:footnote w:id="15">
    <w:p w:rsidR="00FE018C" w:rsidRPr="008842CE" w:rsidRDefault="00FE018C" w:rsidP="000A214C">
      <w:pPr>
        <w:pStyle w:val="af2"/>
        <w:jc w:val="both"/>
      </w:pPr>
    </w:p>
  </w:footnote>
  <w:footnote w:id="16">
    <w:p w:rsidR="00FE018C" w:rsidRPr="008842CE" w:rsidRDefault="00FE018C"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FE018C" w:rsidRDefault="00FE018C" w:rsidP="00D3436F">
      <w:pPr>
        <w:pStyle w:val="af2"/>
        <w:widowControl w:val="0"/>
        <w:jc w:val="both"/>
        <w:rPr>
          <w:ins w:id="9"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FE018C" w:rsidRPr="00F21C0D" w:rsidRDefault="00FE018C" w:rsidP="00D3436F">
      <w:pPr>
        <w:pStyle w:val="af2"/>
        <w:widowControl w:val="0"/>
        <w:jc w:val="both"/>
        <w:rPr>
          <w:lang w:val="hy-AM"/>
        </w:rPr>
      </w:pPr>
    </w:p>
  </w:footnote>
  <w:footnote w:id="18">
    <w:p w:rsidR="00FE018C" w:rsidRPr="008842CE" w:rsidRDefault="00FE018C"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FE018C" w:rsidRPr="00D3436F" w:rsidRDefault="00FE018C">
      <w:pPr>
        <w:pStyle w:val="af2"/>
        <w:rPr>
          <w:lang w:val="hy-AM"/>
        </w:rPr>
      </w:pPr>
    </w:p>
  </w:footnote>
  <w:footnote w:id="19">
    <w:p w:rsidR="00FE018C" w:rsidRPr="00D3436F" w:rsidRDefault="00FE018C"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rsidR="00FE018C" w:rsidRPr="008842CE" w:rsidRDefault="00FE018C"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E018C" w:rsidRPr="00D3436F" w:rsidRDefault="00FE018C">
      <w:pPr>
        <w:pStyle w:val="af2"/>
        <w:rPr>
          <w:lang w:val="hy-AM"/>
        </w:rPr>
      </w:pPr>
    </w:p>
  </w:footnote>
  <w:footnote w:id="21">
    <w:p w:rsidR="00FE018C" w:rsidRPr="00E861BF" w:rsidRDefault="00FE018C" w:rsidP="00305A19">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w:t>
      </w:r>
      <w:proofErr w:type="gramStart"/>
      <w:r w:rsidRPr="008842CE">
        <w:rPr>
          <w:rFonts w:ascii="GHEA Grapalat" w:hAnsi="GHEA Grapalat"/>
          <w:i/>
        </w:rPr>
        <w:t>срок..</w:t>
      </w:r>
      <w:proofErr w:type="gramEnd"/>
    </w:p>
  </w:footnote>
  <w:footnote w:id="22">
    <w:p w:rsidR="00FE018C" w:rsidRPr="00C84B20" w:rsidRDefault="00FE018C" w:rsidP="00305A19">
      <w:pPr>
        <w:pStyle w:val="af2"/>
        <w:widowControl w:val="0"/>
        <w:jc w:val="both"/>
        <w:rPr>
          <w:rFonts w:ascii="GHEA Grapalat" w:hAnsi="GHEA Grapalat"/>
          <w:i/>
        </w:rPr>
      </w:pPr>
      <w:r w:rsidRPr="00C84B20">
        <w:rPr>
          <w:rFonts w:ascii="GHEA Grapalat" w:hAnsi="GHEA Grapalat"/>
          <w:i/>
        </w:rPr>
        <w:t>*</w:t>
      </w: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FE018C" w:rsidRDefault="00FE018C" w:rsidP="00305A19">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FE018C" w:rsidRPr="00E861BF" w:rsidRDefault="00FE018C" w:rsidP="00305A19">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3">
    <w:p w:rsidR="00FE018C" w:rsidRPr="00E861BF" w:rsidRDefault="00FE018C" w:rsidP="00305A19">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24">
    <w:p w:rsidR="00FE018C" w:rsidRPr="008842CE" w:rsidRDefault="00FE018C" w:rsidP="00305A19">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25">
    <w:p w:rsidR="00FE018C" w:rsidRPr="008842CE" w:rsidRDefault="00FE018C" w:rsidP="00305A19">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105"/>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14E"/>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A19"/>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134"/>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6"/>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509"/>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0EB"/>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28B"/>
    <w:rsid w:val="00A74478"/>
    <w:rsid w:val="00A747D4"/>
    <w:rsid w:val="00A74B2F"/>
    <w:rsid w:val="00A74D0E"/>
    <w:rsid w:val="00A74E7B"/>
    <w:rsid w:val="00A75242"/>
    <w:rsid w:val="00A7559E"/>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6F02"/>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C21"/>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523"/>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18C"/>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CC794-582C-4DC9-A920-3E0CEA522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2121</TotalTime>
  <Pages>98</Pages>
  <Words>22655</Words>
  <Characters>129140</Characters>
  <Application>Microsoft Office Word</Application>
  <DocSecurity>0</DocSecurity>
  <Lines>1076</Lines>
  <Paragraphs>302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151493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1319</cp:revision>
  <cp:lastPrinted>2018-02-16T07:12:00Z</cp:lastPrinted>
  <dcterms:created xsi:type="dcterms:W3CDTF">2019-10-28T07:04:00Z</dcterms:created>
  <dcterms:modified xsi:type="dcterms:W3CDTF">2025-12-16T07:12:00Z</dcterms:modified>
</cp:coreProperties>
</file>